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A2DFC1" w14:textId="5B9A99A5" w:rsidR="00D442E0" w:rsidRPr="004E3788" w:rsidRDefault="00FF6694">
      <w:pPr>
        <w:rPr>
          <w:rFonts w:ascii="Mont Book" w:hAnsi="Mont Book"/>
          <w:sz w:val="22"/>
          <w:szCs w:val="22"/>
          <w:lang w:val="nl-NL"/>
          <w:rPrChange w:id="0" w:author="Gabrielle Van Eykern" w:date="2020-12-08T15:54:00Z">
            <w:rPr>
              <w:rFonts w:ascii="Mont Book" w:hAnsi="Mont Book"/>
              <w:sz w:val="22"/>
              <w:szCs w:val="22"/>
              <w:lang w:val="en-GB"/>
            </w:rPr>
          </w:rPrChange>
        </w:rPr>
      </w:pPr>
      <w:r w:rsidRPr="004E3788">
        <w:rPr>
          <w:rFonts w:ascii="Mont Book" w:hAnsi="Mont Book"/>
          <w:sz w:val="22"/>
          <w:szCs w:val="22"/>
          <w:lang w:val="nl-NL"/>
          <w:rPrChange w:id="1" w:author="Gabrielle Van Eykern" w:date="2020-12-08T15:54:00Z">
            <w:rPr>
              <w:rFonts w:ascii="Mont Book" w:hAnsi="Mont Book"/>
              <w:sz w:val="22"/>
              <w:szCs w:val="22"/>
              <w:lang w:val="en-GB"/>
            </w:rPr>
          </w:rPrChange>
        </w:rPr>
        <w:t>Serum Blog</w:t>
      </w:r>
    </w:p>
    <w:p w14:paraId="5505451A" w14:textId="4638E171" w:rsidR="00FF6694" w:rsidRPr="004E3788" w:rsidRDefault="00FF6694">
      <w:pPr>
        <w:rPr>
          <w:rFonts w:ascii="Mont Book" w:hAnsi="Mont Book"/>
          <w:sz w:val="22"/>
          <w:szCs w:val="22"/>
          <w:lang w:val="nl-NL"/>
          <w:rPrChange w:id="2" w:author="Gabrielle Van Eykern" w:date="2020-12-08T15:54:00Z">
            <w:rPr>
              <w:rFonts w:ascii="Mont Book" w:hAnsi="Mont Book"/>
              <w:sz w:val="22"/>
              <w:szCs w:val="22"/>
              <w:lang w:val="en-GB"/>
            </w:rPr>
          </w:rPrChange>
        </w:rPr>
      </w:pPr>
    </w:p>
    <w:p w14:paraId="39EB4CB3" w14:textId="6651117A" w:rsidR="00F07626" w:rsidRPr="004E3788" w:rsidRDefault="00F07626">
      <w:pPr>
        <w:rPr>
          <w:ins w:id="3" w:author="Gabrielle Van Eykern" w:date="2020-12-08T14:45:00Z"/>
          <w:rFonts w:ascii="Mont Book" w:hAnsi="Mont Book"/>
          <w:sz w:val="22"/>
          <w:szCs w:val="22"/>
          <w:lang w:val="nl-NL"/>
          <w:rPrChange w:id="4" w:author="Gabrielle Van Eykern" w:date="2020-12-08T15:54:00Z">
            <w:rPr>
              <w:ins w:id="5" w:author="Gabrielle Van Eykern" w:date="2020-12-08T14:45:00Z"/>
              <w:rFonts w:ascii="Mont Book" w:hAnsi="Mont Book"/>
              <w:sz w:val="22"/>
              <w:szCs w:val="22"/>
              <w:lang w:val="en-GB"/>
            </w:rPr>
          </w:rPrChange>
        </w:rPr>
      </w:pPr>
      <w:ins w:id="6" w:author="Gabrielle Van Eykern" w:date="2020-12-08T14:44:00Z">
        <w:r w:rsidRPr="004E3788">
          <w:rPr>
            <w:rFonts w:ascii="Mont Book" w:hAnsi="Mont Book"/>
            <w:sz w:val="22"/>
            <w:szCs w:val="22"/>
            <w:lang w:val="nl-NL"/>
            <w:rPrChange w:id="7" w:author="Gabrielle Van Eykern" w:date="2020-12-08T15:54:00Z">
              <w:rPr>
                <w:rFonts w:ascii="Mont Book" w:hAnsi="Mont Book"/>
                <w:sz w:val="22"/>
                <w:szCs w:val="22"/>
                <w:lang w:val="en-GB"/>
              </w:rPr>
            </w:rPrChange>
          </w:rPr>
          <w:t>Serum</w:t>
        </w:r>
      </w:ins>
      <w:ins w:id="8" w:author="Gabrielle Van Eykern" w:date="2020-12-08T14:45:00Z">
        <w:r w:rsidRPr="004E3788">
          <w:rPr>
            <w:rFonts w:ascii="Mont Book" w:hAnsi="Mont Book"/>
            <w:sz w:val="22"/>
            <w:szCs w:val="22"/>
            <w:lang w:val="nl-NL"/>
            <w:rPrChange w:id="9" w:author="Gabrielle Van Eykern" w:date="2020-12-08T15:54:00Z">
              <w:rPr>
                <w:rFonts w:ascii="Mont Book" w:hAnsi="Mont Book"/>
                <w:sz w:val="22"/>
                <w:szCs w:val="22"/>
                <w:lang w:val="en-GB"/>
              </w:rPr>
            </w:rPrChange>
          </w:rPr>
          <w:t>s</w:t>
        </w:r>
      </w:ins>
      <w:ins w:id="10" w:author="Gabrielle Van Eykern" w:date="2020-12-08T14:44:00Z">
        <w:r w:rsidRPr="004E3788">
          <w:rPr>
            <w:rFonts w:ascii="Mont Book" w:hAnsi="Mont Book"/>
            <w:sz w:val="22"/>
            <w:szCs w:val="22"/>
            <w:lang w:val="nl-NL"/>
            <w:rPrChange w:id="11" w:author="Gabrielle Van Eykern" w:date="2020-12-08T15:54:00Z">
              <w:rPr>
                <w:rFonts w:ascii="Mont Book" w:hAnsi="Mont Book"/>
                <w:sz w:val="22"/>
                <w:szCs w:val="22"/>
                <w:lang w:val="en-GB"/>
              </w:rPr>
            </w:rPrChange>
          </w:rPr>
          <w:t xml:space="preserve"> komen in vele soorten en de juiste uitkiezen voor jouw huid kan ingewikkeld zijn.</w:t>
        </w:r>
      </w:ins>
    </w:p>
    <w:p w14:paraId="4033E73E" w14:textId="6CF28A40" w:rsidR="00F07626" w:rsidRPr="004E3788" w:rsidRDefault="00F07626">
      <w:pPr>
        <w:rPr>
          <w:ins w:id="12" w:author="Gabrielle Van Eykern" w:date="2020-12-08T14:45:00Z"/>
          <w:rFonts w:ascii="Mont Book" w:hAnsi="Mont Book"/>
          <w:sz w:val="22"/>
          <w:szCs w:val="22"/>
          <w:lang w:val="nl-NL"/>
          <w:rPrChange w:id="13" w:author="Gabrielle Van Eykern" w:date="2020-12-08T15:54:00Z">
            <w:rPr>
              <w:ins w:id="14" w:author="Gabrielle Van Eykern" w:date="2020-12-08T14:45:00Z"/>
              <w:rFonts w:ascii="Mont Book" w:hAnsi="Mont Book"/>
              <w:sz w:val="22"/>
              <w:szCs w:val="22"/>
              <w:lang w:val="en-GB"/>
            </w:rPr>
          </w:rPrChange>
        </w:rPr>
      </w:pPr>
      <w:ins w:id="15" w:author="Gabrielle Van Eykern" w:date="2020-12-08T14:45:00Z">
        <w:r w:rsidRPr="004E3788">
          <w:rPr>
            <w:rFonts w:ascii="Mont Book" w:hAnsi="Mont Book"/>
            <w:sz w:val="22"/>
            <w:szCs w:val="22"/>
            <w:lang w:val="nl-NL"/>
            <w:rPrChange w:id="16" w:author="Gabrielle Van Eykern" w:date="2020-12-08T15:54:00Z">
              <w:rPr>
                <w:rFonts w:ascii="Mont Book" w:hAnsi="Mont Book"/>
                <w:sz w:val="22"/>
                <w:szCs w:val="22"/>
                <w:lang w:val="en-GB"/>
              </w:rPr>
            </w:rPrChange>
          </w:rPr>
          <w:t xml:space="preserve">Online vind je veel </w:t>
        </w:r>
        <w:proofErr w:type="spellStart"/>
        <w:r w:rsidRPr="004E3788">
          <w:rPr>
            <w:rFonts w:ascii="Mont Book" w:hAnsi="Mont Book"/>
            <w:sz w:val="22"/>
            <w:szCs w:val="22"/>
            <w:lang w:val="nl-NL"/>
            <w:rPrChange w:id="17" w:author="Gabrielle Van Eykern" w:date="2020-12-08T15:54:00Z">
              <w:rPr>
                <w:rFonts w:ascii="Mont Book" w:hAnsi="Mont Book"/>
                <w:sz w:val="22"/>
                <w:szCs w:val="22"/>
                <w:lang w:val="en-GB"/>
              </w:rPr>
            </w:rPrChange>
          </w:rPr>
          <w:t>bloggers</w:t>
        </w:r>
        <w:proofErr w:type="spellEnd"/>
        <w:r w:rsidRPr="004E3788">
          <w:rPr>
            <w:rFonts w:ascii="Mont Book" w:hAnsi="Mont Book"/>
            <w:sz w:val="22"/>
            <w:szCs w:val="22"/>
            <w:lang w:val="nl-NL"/>
            <w:rPrChange w:id="18" w:author="Gabrielle Van Eykern" w:date="2020-12-08T15:54:00Z">
              <w:rPr>
                <w:rFonts w:ascii="Mont Book" w:hAnsi="Mont Book"/>
                <w:sz w:val="22"/>
                <w:szCs w:val="22"/>
                <w:lang w:val="en-GB"/>
              </w:rPr>
            </w:rPrChange>
          </w:rPr>
          <w:t xml:space="preserve"> en </w:t>
        </w:r>
        <w:proofErr w:type="spellStart"/>
        <w:r w:rsidRPr="004E3788">
          <w:rPr>
            <w:rFonts w:ascii="Mont Book" w:hAnsi="Mont Book"/>
            <w:sz w:val="22"/>
            <w:szCs w:val="22"/>
            <w:lang w:val="nl-NL"/>
            <w:rPrChange w:id="19" w:author="Gabrielle Van Eykern" w:date="2020-12-08T15:54:00Z">
              <w:rPr>
                <w:rFonts w:ascii="Mont Book" w:hAnsi="Mont Book"/>
                <w:sz w:val="22"/>
                <w:szCs w:val="22"/>
                <w:lang w:val="en-GB"/>
              </w:rPr>
            </w:rPrChange>
          </w:rPr>
          <w:t>influencers</w:t>
        </w:r>
        <w:proofErr w:type="spellEnd"/>
        <w:r w:rsidRPr="004E3788">
          <w:rPr>
            <w:rFonts w:ascii="Mont Book" w:hAnsi="Mont Book"/>
            <w:sz w:val="22"/>
            <w:szCs w:val="22"/>
            <w:lang w:val="nl-NL"/>
            <w:rPrChange w:id="20" w:author="Gabrielle Van Eykern" w:date="2020-12-08T15:54:00Z">
              <w:rPr>
                <w:rFonts w:ascii="Mont Book" w:hAnsi="Mont Book"/>
                <w:sz w:val="22"/>
                <w:szCs w:val="22"/>
                <w:lang w:val="en-GB"/>
              </w:rPr>
            </w:rPrChange>
          </w:rPr>
          <w:t xml:space="preserve"> die lyrisch zijn over </w:t>
        </w:r>
      </w:ins>
      <w:ins w:id="21" w:author="Gabrielle Van Eykern" w:date="2020-12-08T14:46:00Z">
        <w:r w:rsidRPr="004E3788">
          <w:rPr>
            <w:rFonts w:ascii="Mont Book" w:hAnsi="Mont Book"/>
            <w:sz w:val="22"/>
            <w:szCs w:val="22"/>
            <w:lang w:val="nl-NL"/>
            <w:rPrChange w:id="22" w:author="Gabrielle Van Eykern" w:date="2020-12-08T15:54:00Z">
              <w:rPr>
                <w:rFonts w:ascii="Mont Book" w:hAnsi="Mont Book"/>
                <w:sz w:val="22"/>
                <w:szCs w:val="22"/>
                <w:lang w:val="en-GB"/>
              </w:rPr>
            </w:rPrChange>
          </w:rPr>
          <w:t>een bepaald serum als deze net op de markt is gekomen. Maar past dat serum dan wel bij jouw huid? Het kan een duur grapje worden als blijkt dat dat niet zo is.</w:t>
        </w:r>
      </w:ins>
    </w:p>
    <w:p w14:paraId="78864F43" w14:textId="3E812073" w:rsidR="00FF6694" w:rsidRPr="004E3788" w:rsidDel="00F07626" w:rsidRDefault="00FF6694">
      <w:pPr>
        <w:rPr>
          <w:del w:id="23" w:author="Gabrielle Van Eykern" w:date="2020-12-08T14:47:00Z"/>
          <w:rFonts w:ascii="Mont Book" w:hAnsi="Mont Book"/>
          <w:sz w:val="22"/>
          <w:szCs w:val="22"/>
          <w:lang w:val="nl-NL"/>
          <w:rPrChange w:id="24" w:author="Gabrielle Van Eykern" w:date="2020-12-08T15:54:00Z">
            <w:rPr>
              <w:del w:id="25" w:author="Gabrielle Van Eykern" w:date="2020-12-08T14:47:00Z"/>
              <w:rFonts w:ascii="Mont Book" w:hAnsi="Mont Book"/>
              <w:sz w:val="22"/>
              <w:szCs w:val="22"/>
              <w:lang w:val="en-GB"/>
            </w:rPr>
          </w:rPrChange>
        </w:rPr>
      </w:pPr>
      <w:del w:id="26" w:author="Gabrielle Van Eykern" w:date="2020-12-08T14:45:00Z">
        <w:r w:rsidRPr="004E3788" w:rsidDel="00F07626">
          <w:rPr>
            <w:rFonts w:ascii="Mont Book" w:hAnsi="Mont Book"/>
            <w:sz w:val="22"/>
            <w:szCs w:val="22"/>
            <w:lang w:val="nl-NL"/>
            <w:rPrChange w:id="27" w:author="Gabrielle Van Eykern" w:date="2020-12-08T15:54:00Z">
              <w:rPr>
                <w:rFonts w:ascii="Mont Book" w:hAnsi="Mont Book"/>
                <w:sz w:val="22"/>
                <w:szCs w:val="22"/>
                <w:lang w:val="en-GB"/>
              </w:rPr>
            </w:rPrChange>
          </w:rPr>
          <w:delText xml:space="preserve">Facial serums come in many forms and choosing which one is best for your skin can often feel daunting. </w:delText>
        </w:r>
      </w:del>
      <w:del w:id="28" w:author="Gabrielle Van Eykern" w:date="2020-12-08T14:47:00Z">
        <w:r w:rsidRPr="004E3788" w:rsidDel="00F07626">
          <w:rPr>
            <w:rFonts w:ascii="Mont Book" w:hAnsi="Mont Book"/>
            <w:sz w:val="22"/>
            <w:szCs w:val="22"/>
            <w:lang w:val="nl-NL"/>
            <w:rPrChange w:id="29" w:author="Gabrielle Van Eykern" w:date="2020-12-08T15:54:00Z">
              <w:rPr>
                <w:rFonts w:ascii="Mont Book" w:hAnsi="Mont Book"/>
                <w:sz w:val="22"/>
                <w:szCs w:val="22"/>
                <w:lang w:val="en-GB"/>
              </w:rPr>
            </w:rPrChange>
          </w:rPr>
          <w:delText xml:space="preserve">You’ll hear bloggers and influencers wax lyrical about their latest serum find </w:delText>
        </w:r>
        <w:r w:rsidR="00D70FDA" w:rsidRPr="004E3788" w:rsidDel="00F07626">
          <w:rPr>
            <w:rFonts w:ascii="Mont Book" w:hAnsi="Mont Book"/>
            <w:sz w:val="22"/>
            <w:szCs w:val="22"/>
            <w:lang w:val="nl-NL"/>
            <w:rPrChange w:id="30" w:author="Gabrielle Van Eykern" w:date="2020-12-08T15:54:00Z">
              <w:rPr>
                <w:rFonts w:ascii="Mont Book" w:hAnsi="Mont Book"/>
                <w:sz w:val="22"/>
                <w:szCs w:val="22"/>
                <w:lang w:val="en-GB"/>
              </w:rPr>
            </w:rPrChange>
          </w:rPr>
          <w:delText>with ever</w:delText>
        </w:r>
        <w:r w:rsidR="00C27FF6" w:rsidRPr="004E3788" w:rsidDel="00F07626">
          <w:rPr>
            <w:rFonts w:ascii="Mont Book" w:hAnsi="Mont Book"/>
            <w:sz w:val="22"/>
            <w:szCs w:val="22"/>
            <w:lang w:val="nl-NL"/>
            <w:rPrChange w:id="31" w:author="Gabrielle Van Eykern" w:date="2020-12-08T15:54:00Z">
              <w:rPr>
                <w:rFonts w:ascii="Mont Book" w:hAnsi="Mont Book"/>
                <w:sz w:val="22"/>
                <w:szCs w:val="22"/>
                <w:lang w:val="en-GB"/>
              </w:rPr>
            </w:rPrChange>
          </w:rPr>
          <w:delText>y</w:delText>
        </w:r>
        <w:r w:rsidR="00D70FDA" w:rsidRPr="004E3788" w:rsidDel="00F07626">
          <w:rPr>
            <w:rFonts w:ascii="Mont Book" w:hAnsi="Mont Book"/>
            <w:sz w:val="22"/>
            <w:szCs w:val="22"/>
            <w:lang w:val="nl-NL"/>
            <w:rPrChange w:id="32" w:author="Gabrielle Van Eykern" w:date="2020-12-08T15:54:00Z">
              <w:rPr>
                <w:rFonts w:ascii="Mont Book" w:hAnsi="Mont Book"/>
                <w:sz w:val="22"/>
                <w:szCs w:val="22"/>
                <w:lang w:val="en-GB"/>
              </w:rPr>
            </w:rPrChange>
          </w:rPr>
          <w:delText xml:space="preserve"> new one outstripping the current version. T</w:delText>
        </w:r>
        <w:r w:rsidRPr="004E3788" w:rsidDel="00F07626">
          <w:rPr>
            <w:rFonts w:ascii="Mont Book" w:hAnsi="Mont Book"/>
            <w:sz w:val="22"/>
            <w:szCs w:val="22"/>
            <w:lang w:val="nl-NL"/>
            <w:rPrChange w:id="33" w:author="Gabrielle Van Eykern" w:date="2020-12-08T15:54:00Z">
              <w:rPr>
                <w:rFonts w:ascii="Mont Book" w:hAnsi="Mont Book"/>
                <w:sz w:val="22"/>
                <w:szCs w:val="22"/>
                <w:lang w:val="en-GB"/>
              </w:rPr>
            </w:rPrChange>
          </w:rPr>
          <w:delText xml:space="preserve">aking advice can be confusing and costly.  </w:delText>
        </w:r>
      </w:del>
    </w:p>
    <w:p w14:paraId="373F40D2" w14:textId="10A67CB4" w:rsidR="00FF6694" w:rsidRPr="004E3788" w:rsidRDefault="00FF6694">
      <w:pPr>
        <w:rPr>
          <w:rFonts w:ascii="Mont Book" w:hAnsi="Mont Book"/>
          <w:sz w:val="22"/>
          <w:szCs w:val="22"/>
          <w:lang w:val="nl-NL"/>
          <w:rPrChange w:id="34" w:author="Gabrielle Van Eykern" w:date="2020-12-08T15:54:00Z">
            <w:rPr>
              <w:rFonts w:ascii="Mont Book" w:hAnsi="Mont Book"/>
              <w:sz w:val="22"/>
              <w:szCs w:val="22"/>
              <w:lang w:val="en-GB"/>
            </w:rPr>
          </w:rPrChange>
        </w:rPr>
      </w:pPr>
    </w:p>
    <w:p w14:paraId="5E0AB2A5" w14:textId="2ACC627F" w:rsidR="00FF6694" w:rsidRPr="004E3788" w:rsidRDefault="00F07626">
      <w:pPr>
        <w:rPr>
          <w:rFonts w:ascii="Mont Book" w:hAnsi="Mont Book"/>
          <w:sz w:val="22"/>
          <w:szCs w:val="22"/>
          <w:lang w:val="nl-NL"/>
          <w:rPrChange w:id="35" w:author="Gabrielle Van Eykern" w:date="2020-12-08T15:54:00Z">
            <w:rPr>
              <w:rFonts w:ascii="Mont Book" w:hAnsi="Mont Book"/>
              <w:sz w:val="22"/>
              <w:szCs w:val="22"/>
              <w:lang w:val="en-GB"/>
            </w:rPr>
          </w:rPrChange>
        </w:rPr>
      </w:pPr>
      <w:ins w:id="36" w:author="Gabrielle Van Eykern" w:date="2020-12-08T14:47:00Z">
        <w:r w:rsidRPr="004E3788">
          <w:rPr>
            <w:rFonts w:ascii="Mont Book" w:hAnsi="Mont Book"/>
            <w:sz w:val="22"/>
            <w:szCs w:val="22"/>
            <w:lang w:val="nl-NL"/>
            <w:rPrChange w:id="37" w:author="Gabrielle Van Eykern" w:date="2020-12-08T15:54:00Z">
              <w:rPr>
                <w:rFonts w:ascii="Mont Book" w:hAnsi="Mont Book"/>
                <w:sz w:val="22"/>
                <w:szCs w:val="22"/>
                <w:lang w:val="en-GB"/>
              </w:rPr>
            </w:rPrChange>
          </w:rPr>
          <w:t xml:space="preserve">Om je </w:t>
        </w:r>
      </w:ins>
      <w:ins w:id="38" w:author="Gabrielle Van Eykern" w:date="2020-12-08T15:55:00Z">
        <w:r w:rsidR="004E3788">
          <w:rPr>
            <w:rFonts w:ascii="Mont Book" w:hAnsi="Mont Book"/>
            <w:sz w:val="22"/>
            <w:szCs w:val="22"/>
            <w:lang w:val="nl-NL"/>
          </w:rPr>
          <w:t xml:space="preserve">een </w:t>
        </w:r>
      </w:ins>
      <w:ins w:id="39" w:author="Gabrielle Van Eykern" w:date="2020-12-08T14:47:00Z">
        <w:r w:rsidRPr="004E3788">
          <w:rPr>
            <w:rFonts w:ascii="Mont Book" w:hAnsi="Mont Book"/>
            <w:sz w:val="22"/>
            <w:szCs w:val="22"/>
            <w:lang w:val="nl-NL"/>
            <w:rPrChange w:id="40" w:author="Gabrielle Van Eykern" w:date="2020-12-08T15:54:00Z">
              <w:rPr>
                <w:rFonts w:ascii="Mont Book" w:hAnsi="Mont Book"/>
                <w:sz w:val="22"/>
                <w:szCs w:val="22"/>
                <w:lang w:val="en-GB"/>
              </w:rPr>
            </w:rPrChange>
          </w:rPr>
          <w:t xml:space="preserve">goed advies te kunnen geven met betrekking tot de (maar liefst) 6 </w:t>
        </w:r>
        <w:proofErr w:type="spellStart"/>
        <w:r w:rsidRPr="004E3788">
          <w:rPr>
            <w:rFonts w:ascii="Mont Book" w:hAnsi="Mont Book"/>
            <w:sz w:val="22"/>
            <w:szCs w:val="22"/>
            <w:lang w:val="nl-NL"/>
            <w:rPrChange w:id="41" w:author="Gabrielle Van Eykern" w:date="2020-12-08T15:54:00Z">
              <w:rPr>
                <w:rFonts w:ascii="Mont Book" w:hAnsi="Mont Book"/>
                <w:sz w:val="22"/>
                <w:szCs w:val="22"/>
                <w:lang w:val="en-GB"/>
              </w:rPr>
            </w:rPrChange>
          </w:rPr>
          <w:t>serum’s</w:t>
        </w:r>
        <w:proofErr w:type="spellEnd"/>
        <w:r w:rsidRPr="004E3788">
          <w:rPr>
            <w:rFonts w:ascii="Mont Book" w:hAnsi="Mont Book"/>
            <w:sz w:val="22"/>
            <w:szCs w:val="22"/>
            <w:lang w:val="nl-NL"/>
            <w:rPrChange w:id="42" w:author="Gabrielle Van Eykern" w:date="2020-12-08T15:54:00Z">
              <w:rPr>
                <w:rFonts w:ascii="Mont Book" w:hAnsi="Mont Book"/>
                <w:sz w:val="22"/>
                <w:szCs w:val="22"/>
                <w:lang w:val="en-GB"/>
              </w:rPr>
            </w:rPrChange>
          </w:rPr>
          <w:t xml:space="preserve"> die Esse heeft, volgt hieronder een</w:t>
        </w:r>
      </w:ins>
      <w:ins w:id="43" w:author="Gabrielle Van Eykern" w:date="2020-12-08T14:49:00Z">
        <w:r w:rsidRPr="004E3788">
          <w:rPr>
            <w:rFonts w:ascii="Mont Book" w:hAnsi="Mont Book"/>
            <w:sz w:val="22"/>
            <w:szCs w:val="22"/>
            <w:lang w:val="nl-NL"/>
            <w:rPrChange w:id="44" w:author="Gabrielle Van Eykern" w:date="2020-12-08T15:54:00Z">
              <w:rPr>
                <w:rFonts w:ascii="Mont Book" w:hAnsi="Mont Book"/>
                <w:sz w:val="22"/>
                <w:szCs w:val="22"/>
                <w:lang w:val="en-GB"/>
              </w:rPr>
            </w:rPrChange>
          </w:rPr>
          <w:t xml:space="preserve"> vragenlijstje om je te helpen een keuze te kunnen maken:</w:t>
        </w:r>
      </w:ins>
      <w:ins w:id="45" w:author="Gabrielle Van Eykern" w:date="2020-12-08T14:47:00Z">
        <w:r w:rsidRPr="004E3788">
          <w:rPr>
            <w:rFonts w:ascii="Mont Book" w:hAnsi="Mont Book"/>
            <w:sz w:val="22"/>
            <w:szCs w:val="22"/>
            <w:lang w:val="nl-NL"/>
            <w:rPrChange w:id="46" w:author="Gabrielle Van Eykern" w:date="2020-12-08T15:54:00Z">
              <w:rPr>
                <w:rFonts w:ascii="Mont Book" w:hAnsi="Mont Book"/>
                <w:sz w:val="22"/>
                <w:szCs w:val="22"/>
                <w:lang w:val="en-GB"/>
              </w:rPr>
            </w:rPrChange>
          </w:rPr>
          <w:t xml:space="preserve"> </w:t>
        </w:r>
      </w:ins>
      <w:del w:id="47" w:author="Gabrielle Van Eykern" w:date="2020-12-08T14:49:00Z">
        <w:r w:rsidR="00C27FF6" w:rsidRPr="004E3788" w:rsidDel="00F07626">
          <w:rPr>
            <w:rFonts w:ascii="Mont Book" w:hAnsi="Mont Book"/>
            <w:sz w:val="22"/>
            <w:szCs w:val="22"/>
            <w:lang w:val="nl-NL"/>
            <w:rPrChange w:id="48" w:author="Gabrielle Van Eykern" w:date="2020-12-08T15:54:00Z">
              <w:rPr>
                <w:rFonts w:ascii="Mont Book" w:hAnsi="Mont Book"/>
                <w:sz w:val="22"/>
                <w:szCs w:val="22"/>
                <w:lang w:val="en-GB"/>
              </w:rPr>
            </w:rPrChange>
          </w:rPr>
          <w:delText>You might be confused by Esse’s offering</w:delText>
        </w:r>
        <w:r w:rsidR="00FF6694" w:rsidRPr="004E3788" w:rsidDel="00F07626">
          <w:rPr>
            <w:rFonts w:ascii="Mont Book" w:hAnsi="Mont Book"/>
            <w:sz w:val="22"/>
            <w:szCs w:val="22"/>
            <w:lang w:val="nl-NL"/>
            <w:rPrChange w:id="49" w:author="Gabrielle Van Eykern" w:date="2020-12-08T15:54:00Z">
              <w:rPr>
                <w:rFonts w:ascii="Mont Book" w:hAnsi="Mont Book"/>
                <w:sz w:val="22"/>
                <w:szCs w:val="22"/>
                <w:lang w:val="en-GB"/>
              </w:rPr>
            </w:rPrChange>
          </w:rPr>
          <w:delText xml:space="preserve"> with an impressive 6 serums </w:delText>
        </w:r>
        <w:r w:rsidR="00C27FF6" w:rsidRPr="004E3788" w:rsidDel="00F07626">
          <w:rPr>
            <w:rFonts w:ascii="Mont Book" w:hAnsi="Mont Book"/>
            <w:sz w:val="22"/>
            <w:szCs w:val="22"/>
            <w:lang w:val="nl-NL"/>
            <w:rPrChange w:id="50" w:author="Gabrielle Van Eykern" w:date="2020-12-08T15:54:00Z">
              <w:rPr>
                <w:rFonts w:ascii="Mont Book" w:hAnsi="Mont Book"/>
                <w:sz w:val="22"/>
                <w:szCs w:val="22"/>
                <w:lang w:val="en-GB"/>
              </w:rPr>
            </w:rPrChange>
          </w:rPr>
          <w:delText>to choose from</w:delText>
        </w:r>
        <w:r w:rsidR="00FF6694" w:rsidRPr="004E3788" w:rsidDel="00F07626">
          <w:rPr>
            <w:rFonts w:ascii="Mont Book" w:hAnsi="Mont Book"/>
            <w:sz w:val="22"/>
            <w:szCs w:val="22"/>
            <w:lang w:val="nl-NL"/>
            <w:rPrChange w:id="51" w:author="Gabrielle Van Eykern" w:date="2020-12-08T15:54:00Z">
              <w:rPr>
                <w:rFonts w:ascii="Mont Book" w:hAnsi="Mont Book"/>
                <w:sz w:val="22"/>
                <w:szCs w:val="22"/>
                <w:lang w:val="en-GB"/>
              </w:rPr>
            </w:rPrChange>
          </w:rPr>
          <w:delText xml:space="preserve"> so we’ve put together a little questionnaire to help you make you</w:delText>
        </w:r>
        <w:r w:rsidR="00C27FF6" w:rsidRPr="004E3788" w:rsidDel="00F07626">
          <w:rPr>
            <w:rFonts w:ascii="Mont Book" w:hAnsi="Mont Book"/>
            <w:sz w:val="22"/>
            <w:szCs w:val="22"/>
            <w:lang w:val="nl-NL"/>
            <w:rPrChange w:id="52" w:author="Gabrielle Van Eykern" w:date="2020-12-08T15:54:00Z">
              <w:rPr>
                <w:rFonts w:ascii="Mont Book" w:hAnsi="Mont Book"/>
                <w:sz w:val="22"/>
                <w:szCs w:val="22"/>
                <w:lang w:val="en-GB"/>
              </w:rPr>
            </w:rPrChange>
          </w:rPr>
          <w:delText>r</w:delText>
        </w:r>
        <w:r w:rsidR="00FF6694" w:rsidRPr="004E3788" w:rsidDel="00F07626">
          <w:rPr>
            <w:rFonts w:ascii="Mont Book" w:hAnsi="Mont Book"/>
            <w:sz w:val="22"/>
            <w:szCs w:val="22"/>
            <w:lang w:val="nl-NL"/>
            <w:rPrChange w:id="53" w:author="Gabrielle Van Eykern" w:date="2020-12-08T15:54:00Z">
              <w:rPr>
                <w:rFonts w:ascii="Mont Book" w:hAnsi="Mont Book"/>
                <w:sz w:val="22"/>
                <w:szCs w:val="22"/>
                <w:lang w:val="en-GB"/>
              </w:rPr>
            </w:rPrChange>
          </w:rPr>
          <w:delText xml:space="preserve"> choice.</w:delText>
        </w:r>
      </w:del>
    </w:p>
    <w:p w14:paraId="58B3029E" w14:textId="66784C96" w:rsidR="00FF6694" w:rsidRPr="004E3788" w:rsidRDefault="00FF6694">
      <w:pPr>
        <w:rPr>
          <w:rFonts w:ascii="Mont Book" w:hAnsi="Mont Book"/>
          <w:sz w:val="22"/>
          <w:szCs w:val="22"/>
          <w:lang w:val="nl-NL"/>
          <w:rPrChange w:id="54" w:author="Gabrielle Van Eykern" w:date="2020-12-08T15:54:00Z">
            <w:rPr>
              <w:rFonts w:ascii="Mont Book" w:hAnsi="Mont Book"/>
              <w:sz w:val="22"/>
              <w:szCs w:val="22"/>
              <w:lang w:val="en-GB"/>
            </w:rPr>
          </w:rPrChange>
        </w:rPr>
      </w:pPr>
    </w:p>
    <w:p w14:paraId="301F0F47" w14:textId="16875380" w:rsidR="00FF6694" w:rsidRPr="004E3788" w:rsidRDefault="00F07626" w:rsidP="00FF6694">
      <w:pPr>
        <w:pStyle w:val="Lijstalinea"/>
        <w:numPr>
          <w:ilvl w:val="0"/>
          <w:numId w:val="1"/>
        </w:numPr>
        <w:rPr>
          <w:rFonts w:ascii="Mont Book" w:hAnsi="Mont Book"/>
          <w:sz w:val="22"/>
          <w:szCs w:val="22"/>
          <w:lang w:val="nl-NL"/>
          <w:rPrChange w:id="55" w:author="Gabrielle Van Eykern" w:date="2020-12-08T15:54:00Z">
            <w:rPr>
              <w:rFonts w:ascii="Mont Book" w:hAnsi="Mont Book"/>
              <w:sz w:val="22"/>
              <w:szCs w:val="22"/>
              <w:lang w:val="en-GB"/>
            </w:rPr>
          </w:rPrChange>
        </w:rPr>
      </w:pPr>
      <w:ins w:id="56" w:author="Gabrielle Van Eykern" w:date="2020-12-08T14:52:00Z">
        <w:r w:rsidRPr="004E3788">
          <w:rPr>
            <w:rFonts w:ascii="Mont Book" w:hAnsi="Mont Book"/>
            <w:sz w:val="22"/>
            <w:szCs w:val="22"/>
            <w:lang w:val="nl-NL"/>
            <w:rPrChange w:id="57" w:author="Gabrielle Van Eykern" w:date="2020-12-08T15:54:00Z">
              <w:rPr>
                <w:rFonts w:ascii="Mont Book" w:hAnsi="Mont Book"/>
                <w:sz w:val="22"/>
                <w:szCs w:val="22"/>
                <w:lang w:val="en-GB"/>
              </w:rPr>
            </w:rPrChange>
          </w:rPr>
          <w:t>Heb je een gevoelige huid?</w:t>
        </w:r>
      </w:ins>
      <w:ins w:id="58" w:author="Gabrielle Van Eykern" w:date="2020-12-08T15:00:00Z">
        <w:r w:rsidR="00096FD0" w:rsidRPr="004E3788">
          <w:rPr>
            <w:rFonts w:ascii="Mont Book" w:hAnsi="Mont Book"/>
            <w:sz w:val="22"/>
            <w:szCs w:val="22"/>
            <w:lang w:val="nl-NL"/>
            <w:rPrChange w:id="59" w:author="Gabrielle Van Eykern" w:date="2020-12-08T15:54:00Z">
              <w:rPr>
                <w:rFonts w:ascii="Mont Book" w:hAnsi="Mont Book"/>
                <w:sz w:val="22"/>
                <w:szCs w:val="22"/>
                <w:lang w:val="en-GB"/>
              </w:rPr>
            </w:rPrChange>
          </w:rPr>
          <w:t xml:space="preserve"> Ja, ga naar 2/ Nee, ga naar 3</w:t>
        </w:r>
      </w:ins>
      <w:del w:id="60" w:author="Gabrielle Van Eykern" w:date="2020-12-08T15:00:00Z">
        <w:r w:rsidR="00FF6694" w:rsidRPr="004E3788" w:rsidDel="00096FD0">
          <w:rPr>
            <w:rFonts w:ascii="Mont Book" w:hAnsi="Mont Book"/>
            <w:sz w:val="22"/>
            <w:szCs w:val="22"/>
            <w:lang w:val="nl-NL"/>
            <w:rPrChange w:id="61" w:author="Gabrielle Van Eykern" w:date="2020-12-08T15:54:00Z">
              <w:rPr>
                <w:rFonts w:ascii="Mont Book" w:hAnsi="Mont Book"/>
                <w:sz w:val="22"/>
                <w:szCs w:val="22"/>
                <w:lang w:val="en-GB"/>
              </w:rPr>
            </w:rPrChange>
          </w:rPr>
          <w:delText>Do you have sensitive skin</w:delText>
        </w:r>
        <w:r w:rsidR="00511AE5" w:rsidRPr="004E3788" w:rsidDel="00096FD0">
          <w:rPr>
            <w:rFonts w:ascii="Mont Book" w:hAnsi="Mont Book"/>
            <w:sz w:val="22"/>
            <w:szCs w:val="22"/>
            <w:lang w:val="nl-NL"/>
            <w:rPrChange w:id="62" w:author="Gabrielle Van Eykern" w:date="2020-12-08T15:54:00Z">
              <w:rPr>
                <w:rFonts w:ascii="Mont Book" w:hAnsi="Mont Book"/>
                <w:sz w:val="22"/>
                <w:szCs w:val="22"/>
                <w:lang w:val="en-GB"/>
              </w:rPr>
            </w:rPrChange>
          </w:rPr>
          <w:delText>? Y</w:delText>
        </w:r>
        <w:r w:rsidR="00FF6694" w:rsidRPr="004E3788" w:rsidDel="00096FD0">
          <w:rPr>
            <w:rFonts w:ascii="Mont Book" w:hAnsi="Mont Book"/>
            <w:sz w:val="22"/>
            <w:szCs w:val="22"/>
            <w:lang w:val="nl-NL"/>
            <w:rPrChange w:id="63" w:author="Gabrielle Van Eykern" w:date="2020-12-08T15:54:00Z">
              <w:rPr>
                <w:rFonts w:ascii="Mont Book" w:hAnsi="Mont Book"/>
                <w:sz w:val="22"/>
                <w:szCs w:val="22"/>
                <w:lang w:val="en-GB"/>
              </w:rPr>
            </w:rPrChange>
          </w:rPr>
          <w:delText>es (</w:delText>
        </w:r>
        <w:r w:rsidR="00511AE5" w:rsidRPr="004E3788" w:rsidDel="00096FD0">
          <w:rPr>
            <w:rFonts w:ascii="Mont Book" w:hAnsi="Mont Book"/>
            <w:sz w:val="22"/>
            <w:szCs w:val="22"/>
            <w:lang w:val="nl-NL"/>
            <w:rPrChange w:id="64" w:author="Gabrielle Van Eykern" w:date="2020-12-08T15:54:00Z">
              <w:rPr>
                <w:rFonts w:ascii="Mont Book" w:hAnsi="Mont Book"/>
                <w:sz w:val="22"/>
                <w:szCs w:val="22"/>
                <w:lang w:val="en-GB"/>
              </w:rPr>
            </w:rPrChange>
          </w:rPr>
          <w:delText>see</w:delText>
        </w:r>
        <w:r w:rsidR="00FF6694" w:rsidRPr="004E3788" w:rsidDel="00096FD0">
          <w:rPr>
            <w:rFonts w:ascii="Mont Book" w:hAnsi="Mont Book"/>
            <w:sz w:val="22"/>
            <w:szCs w:val="22"/>
            <w:lang w:val="nl-NL"/>
            <w:rPrChange w:id="65" w:author="Gabrielle Van Eykern" w:date="2020-12-08T15:54:00Z">
              <w:rPr>
                <w:rFonts w:ascii="Mont Book" w:hAnsi="Mont Book"/>
                <w:sz w:val="22"/>
                <w:szCs w:val="22"/>
                <w:lang w:val="en-GB"/>
              </w:rPr>
            </w:rPrChange>
          </w:rPr>
          <w:delText xml:space="preserve"> po</w:delText>
        </w:r>
      </w:del>
      <w:del w:id="66" w:author="Gabrielle Van Eykern" w:date="2020-12-08T15:01:00Z">
        <w:r w:rsidR="00FF6694" w:rsidRPr="004E3788" w:rsidDel="00096FD0">
          <w:rPr>
            <w:rFonts w:ascii="Mont Book" w:hAnsi="Mont Book"/>
            <w:sz w:val="22"/>
            <w:szCs w:val="22"/>
            <w:lang w:val="nl-NL"/>
            <w:rPrChange w:id="67" w:author="Gabrielle Van Eykern" w:date="2020-12-08T15:54:00Z">
              <w:rPr>
                <w:rFonts w:ascii="Mont Book" w:hAnsi="Mont Book"/>
                <w:sz w:val="22"/>
                <w:szCs w:val="22"/>
                <w:lang w:val="en-GB"/>
              </w:rPr>
            </w:rPrChange>
          </w:rPr>
          <w:delText>int 2)/</w:delText>
        </w:r>
        <w:r w:rsidR="00511AE5" w:rsidRPr="004E3788" w:rsidDel="00096FD0">
          <w:rPr>
            <w:rFonts w:ascii="Mont Book" w:hAnsi="Mont Book"/>
            <w:sz w:val="22"/>
            <w:szCs w:val="22"/>
            <w:lang w:val="nl-NL"/>
            <w:rPrChange w:id="68" w:author="Gabrielle Van Eykern" w:date="2020-12-08T15:54:00Z">
              <w:rPr>
                <w:rFonts w:ascii="Mont Book" w:hAnsi="Mont Book"/>
                <w:sz w:val="22"/>
                <w:szCs w:val="22"/>
                <w:lang w:val="en-GB"/>
              </w:rPr>
            </w:rPrChange>
          </w:rPr>
          <w:delText xml:space="preserve"> N</w:delText>
        </w:r>
        <w:r w:rsidR="00FF6694" w:rsidRPr="004E3788" w:rsidDel="00096FD0">
          <w:rPr>
            <w:rFonts w:ascii="Mont Book" w:hAnsi="Mont Book"/>
            <w:sz w:val="22"/>
            <w:szCs w:val="22"/>
            <w:lang w:val="nl-NL"/>
            <w:rPrChange w:id="69" w:author="Gabrielle Van Eykern" w:date="2020-12-08T15:54:00Z">
              <w:rPr>
                <w:rFonts w:ascii="Mont Book" w:hAnsi="Mont Book"/>
                <w:sz w:val="22"/>
                <w:szCs w:val="22"/>
                <w:lang w:val="en-GB"/>
              </w:rPr>
            </w:rPrChange>
          </w:rPr>
          <w:delText>o (</w:delText>
        </w:r>
        <w:r w:rsidR="00511AE5" w:rsidRPr="004E3788" w:rsidDel="00096FD0">
          <w:rPr>
            <w:rFonts w:ascii="Mont Book" w:hAnsi="Mont Book"/>
            <w:sz w:val="22"/>
            <w:szCs w:val="22"/>
            <w:lang w:val="nl-NL"/>
            <w:rPrChange w:id="70" w:author="Gabrielle Van Eykern" w:date="2020-12-08T15:54:00Z">
              <w:rPr>
                <w:rFonts w:ascii="Mont Book" w:hAnsi="Mont Book"/>
                <w:sz w:val="22"/>
                <w:szCs w:val="22"/>
                <w:lang w:val="en-GB"/>
              </w:rPr>
            </w:rPrChange>
          </w:rPr>
          <w:delText>see</w:delText>
        </w:r>
        <w:r w:rsidR="00FF6694" w:rsidRPr="004E3788" w:rsidDel="00096FD0">
          <w:rPr>
            <w:rFonts w:ascii="Mont Book" w:hAnsi="Mont Book"/>
            <w:sz w:val="22"/>
            <w:szCs w:val="22"/>
            <w:lang w:val="nl-NL"/>
            <w:rPrChange w:id="71" w:author="Gabrielle Van Eykern" w:date="2020-12-08T15:54:00Z">
              <w:rPr>
                <w:rFonts w:ascii="Mont Book" w:hAnsi="Mont Book"/>
                <w:sz w:val="22"/>
                <w:szCs w:val="22"/>
                <w:lang w:val="en-GB"/>
              </w:rPr>
            </w:rPrChange>
          </w:rPr>
          <w:delText xml:space="preserve"> point 3)</w:delText>
        </w:r>
      </w:del>
    </w:p>
    <w:p w14:paraId="1CED0CB7" w14:textId="7F46CE11" w:rsidR="00FF6694" w:rsidRPr="004E3788" w:rsidRDefault="00096FD0" w:rsidP="00FF6694">
      <w:pPr>
        <w:pStyle w:val="Lijstalinea"/>
        <w:numPr>
          <w:ilvl w:val="0"/>
          <w:numId w:val="1"/>
        </w:numPr>
        <w:rPr>
          <w:rFonts w:ascii="Mont Book" w:hAnsi="Mont Book"/>
          <w:sz w:val="22"/>
          <w:szCs w:val="22"/>
          <w:lang w:val="nl-NL"/>
          <w:rPrChange w:id="72" w:author="Gabrielle Van Eykern" w:date="2020-12-08T15:54:00Z">
            <w:rPr>
              <w:rFonts w:ascii="Mont Book" w:hAnsi="Mont Book"/>
              <w:sz w:val="22"/>
              <w:szCs w:val="22"/>
              <w:lang w:val="en-GB"/>
            </w:rPr>
          </w:rPrChange>
        </w:rPr>
      </w:pPr>
      <w:ins w:id="73" w:author="Gabrielle Van Eykern" w:date="2020-12-08T15:01:00Z">
        <w:r w:rsidRPr="004E3788">
          <w:rPr>
            <w:rFonts w:ascii="Mont Book" w:hAnsi="Mont Book"/>
            <w:sz w:val="22"/>
            <w:szCs w:val="22"/>
            <w:lang w:val="nl-NL"/>
            <w:rPrChange w:id="74" w:author="Gabrielle Van Eykern" w:date="2020-12-08T15:54:00Z">
              <w:rPr>
                <w:rFonts w:ascii="Mont Book" w:hAnsi="Mont Book"/>
                <w:sz w:val="22"/>
                <w:szCs w:val="22"/>
                <w:lang w:val="en-GB"/>
              </w:rPr>
            </w:rPrChange>
          </w:rPr>
          <w:t>Als je op dit moment aan proberen bent om je rode</w:t>
        </w:r>
      </w:ins>
      <w:ins w:id="75" w:author="Gabrielle Van Eykern" w:date="2020-12-08T15:55:00Z">
        <w:r w:rsidR="004E3788">
          <w:rPr>
            <w:rFonts w:ascii="Mont Book" w:hAnsi="Mont Book"/>
            <w:sz w:val="22"/>
            <w:szCs w:val="22"/>
            <w:lang w:val="nl-NL"/>
          </w:rPr>
          <w:t>, reactieve</w:t>
        </w:r>
      </w:ins>
      <w:ins w:id="76" w:author="Gabrielle Van Eykern" w:date="2020-12-08T15:01:00Z">
        <w:r w:rsidRPr="004E3788">
          <w:rPr>
            <w:rFonts w:ascii="Mont Book" w:hAnsi="Mont Book"/>
            <w:sz w:val="22"/>
            <w:szCs w:val="22"/>
            <w:lang w:val="nl-NL"/>
            <w:rPrChange w:id="77" w:author="Gabrielle Van Eykern" w:date="2020-12-08T15:54:00Z">
              <w:rPr>
                <w:rFonts w:ascii="Mont Book" w:hAnsi="Mont Book"/>
                <w:sz w:val="22"/>
                <w:szCs w:val="22"/>
                <w:lang w:val="en-GB"/>
              </w:rPr>
            </w:rPrChange>
          </w:rPr>
          <w:t xml:space="preserve"> huid te kalmeren, gebruik dan het </w:t>
        </w:r>
      </w:ins>
      <w:del w:id="78" w:author="Gabrielle Van Eykern" w:date="2020-12-08T15:01:00Z">
        <w:r w:rsidR="001620E9" w:rsidRPr="004E3788" w:rsidDel="00096FD0">
          <w:rPr>
            <w:rFonts w:ascii="Mont Book" w:hAnsi="Mont Book"/>
            <w:sz w:val="22"/>
            <w:szCs w:val="22"/>
            <w:lang w:val="nl-NL"/>
            <w:rPrChange w:id="79" w:author="Gabrielle Van Eykern" w:date="2020-12-08T15:54:00Z">
              <w:rPr>
                <w:rFonts w:ascii="Mont Book" w:hAnsi="Mont Book"/>
                <w:sz w:val="22"/>
                <w:szCs w:val="22"/>
                <w:lang w:val="en-GB"/>
              </w:rPr>
            </w:rPrChange>
          </w:rPr>
          <w:delText>If you are currently trying to calm a reactive condition</w:delText>
        </w:r>
        <w:r w:rsidR="00C27FF6" w:rsidRPr="004E3788" w:rsidDel="00096FD0">
          <w:rPr>
            <w:rFonts w:ascii="Mont Book" w:hAnsi="Mont Book"/>
            <w:sz w:val="22"/>
            <w:szCs w:val="22"/>
            <w:lang w:val="nl-NL"/>
            <w:rPrChange w:id="80" w:author="Gabrielle Van Eykern" w:date="2020-12-08T15:54:00Z">
              <w:rPr>
                <w:rFonts w:ascii="Mont Book" w:hAnsi="Mont Book"/>
                <w:sz w:val="22"/>
                <w:szCs w:val="22"/>
                <w:lang w:val="en-GB"/>
              </w:rPr>
            </w:rPrChange>
          </w:rPr>
          <w:delText xml:space="preserve"> flare-up</w:delText>
        </w:r>
        <w:r w:rsidR="001620E9" w:rsidRPr="004E3788" w:rsidDel="00096FD0">
          <w:rPr>
            <w:rFonts w:ascii="Mont Book" w:hAnsi="Mont Book"/>
            <w:sz w:val="22"/>
            <w:szCs w:val="22"/>
            <w:lang w:val="nl-NL"/>
            <w:rPrChange w:id="81" w:author="Gabrielle Van Eykern" w:date="2020-12-08T15:54:00Z">
              <w:rPr>
                <w:rFonts w:ascii="Mont Book" w:hAnsi="Mont Book"/>
                <w:sz w:val="22"/>
                <w:szCs w:val="22"/>
                <w:lang w:val="en-GB"/>
              </w:rPr>
            </w:rPrChange>
          </w:rPr>
          <w:delText>, use the S</w:delText>
        </w:r>
      </w:del>
      <w:ins w:id="82" w:author="Gabrielle Van Eykern" w:date="2020-12-08T15:01:00Z">
        <w:r w:rsidRPr="004E3788">
          <w:rPr>
            <w:rFonts w:ascii="Mont Book" w:hAnsi="Mont Book"/>
            <w:sz w:val="22"/>
            <w:szCs w:val="22"/>
            <w:lang w:val="nl-NL"/>
            <w:rPrChange w:id="83" w:author="Gabrielle Van Eykern" w:date="2020-12-08T15:54:00Z">
              <w:rPr>
                <w:rFonts w:ascii="Mont Book" w:hAnsi="Mont Book"/>
                <w:sz w:val="22"/>
                <w:szCs w:val="22"/>
                <w:lang w:val="en-GB"/>
              </w:rPr>
            </w:rPrChange>
          </w:rPr>
          <w:t>S</w:t>
        </w:r>
      </w:ins>
      <w:r w:rsidR="001620E9" w:rsidRPr="004E3788">
        <w:rPr>
          <w:rFonts w:ascii="Mont Book" w:hAnsi="Mont Book"/>
          <w:sz w:val="22"/>
          <w:szCs w:val="22"/>
          <w:lang w:val="nl-NL"/>
          <w:rPrChange w:id="84" w:author="Gabrielle Van Eykern" w:date="2020-12-08T15:54:00Z">
            <w:rPr>
              <w:rFonts w:ascii="Mont Book" w:hAnsi="Mont Book"/>
              <w:sz w:val="22"/>
              <w:szCs w:val="22"/>
              <w:lang w:val="en-GB"/>
            </w:rPr>
          </w:rPrChange>
        </w:rPr>
        <w:t xml:space="preserve">ensitive Serum </w:t>
      </w:r>
      <w:ins w:id="85" w:author="Gabrielle Van Eykern" w:date="2020-12-08T15:02:00Z">
        <w:r w:rsidRPr="004E3788">
          <w:rPr>
            <w:rFonts w:ascii="Mont Book" w:hAnsi="Mont Book"/>
            <w:sz w:val="22"/>
            <w:szCs w:val="22"/>
            <w:lang w:val="nl-NL"/>
            <w:rPrChange w:id="86" w:author="Gabrielle Van Eykern" w:date="2020-12-08T15:54:00Z">
              <w:rPr>
                <w:rFonts w:ascii="Mont Book" w:hAnsi="Mont Book"/>
                <w:sz w:val="22"/>
                <w:szCs w:val="22"/>
                <w:lang w:val="en-GB"/>
              </w:rPr>
            </w:rPrChange>
          </w:rPr>
          <w:t xml:space="preserve">met levende probiotica om je microbioom </w:t>
        </w:r>
        <w:r w:rsidR="0054216D" w:rsidRPr="004E3788">
          <w:rPr>
            <w:rFonts w:ascii="Mont Book" w:hAnsi="Mont Book"/>
            <w:sz w:val="22"/>
            <w:szCs w:val="22"/>
            <w:lang w:val="nl-NL"/>
            <w:rPrChange w:id="87" w:author="Gabrielle Van Eykern" w:date="2020-12-08T15:54:00Z">
              <w:rPr>
                <w:rFonts w:ascii="Mont Book" w:hAnsi="Mont Book"/>
                <w:sz w:val="22"/>
                <w:szCs w:val="22"/>
                <w:lang w:val="en-GB"/>
              </w:rPr>
            </w:rPrChange>
          </w:rPr>
          <w:t>te veranderen en je barrièrefunctie te herstellen</w:t>
        </w:r>
      </w:ins>
      <w:del w:id="88" w:author="Gabrielle Van Eykern" w:date="2020-12-08T15:02:00Z">
        <w:r w:rsidR="001620E9" w:rsidRPr="004E3788" w:rsidDel="0054216D">
          <w:rPr>
            <w:rFonts w:ascii="Mont Book" w:hAnsi="Mont Book"/>
            <w:sz w:val="22"/>
            <w:szCs w:val="22"/>
            <w:lang w:val="nl-NL"/>
            <w:rPrChange w:id="89" w:author="Gabrielle Van Eykern" w:date="2020-12-08T15:54:00Z">
              <w:rPr>
                <w:rFonts w:ascii="Mont Book" w:hAnsi="Mont Book"/>
                <w:sz w:val="22"/>
                <w:szCs w:val="22"/>
                <w:lang w:val="en-GB"/>
              </w:rPr>
            </w:rPrChange>
          </w:rPr>
          <w:delText xml:space="preserve">with live probiotics to shift your skin’s microbiome </w:delText>
        </w:r>
        <w:r w:rsidR="00C27FF6" w:rsidRPr="004E3788" w:rsidDel="0054216D">
          <w:rPr>
            <w:rFonts w:ascii="Mont Book" w:hAnsi="Mont Book"/>
            <w:sz w:val="22"/>
            <w:szCs w:val="22"/>
            <w:lang w:val="nl-NL"/>
            <w:rPrChange w:id="90" w:author="Gabrielle Van Eykern" w:date="2020-12-08T15:54:00Z">
              <w:rPr>
                <w:rFonts w:ascii="Mont Book" w:hAnsi="Mont Book"/>
                <w:sz w:val="22"/>
                <w:szCs w:val="22"/>
                <w:lang w:val="en-GB"/>
              </w:rPr>
            </w:rPrChange>
          </w:rPr>
          <w:delText>to</w:delText>
        </w:r>
        <w:r w:rsidR="001620E9" w:rsidRPr="004E3788" w:rsidDel="0054216D">
          <w:rPr>
            <w:rFonts w:ascii="Mont Book" w:hAnsi="Mont Book"/>
            <w:sz w:val="22"/>
            <w:szCs w:val="22"/>
            <w:lang w:val="nl-NL"/>
            <w:rPrChange w:id="91" w:author="Gabrielle Van Eykern" w:date="2020-12-08T15:54:00Z">
              <w:rPr>
                <w:rFonts w:ascii="Mont Book" w:hAnsi="Mont Book"/>
                <w:sz w:val="22"/>
                <w:szCs w:val="22"/>
                <w:lang w:val="en-GB"/>
              </w:rPr>
            </w:rPrChange>
          </w:rPr>
          <w:delText xml:space="preserve"> </w:delText>
        </w:r>
        <w:r w:rsidR="00C27FF6" w:rsidRPr="004E3788" w:rsidDel="0054216D">
          <w:rPr>
            <w:rFonts w:ascii="Mont Book" w:hAnsi="Mont Book"/>
            <w:sz w:val="22"/>
            <w:szCs w:val="22"/>
            <w:lang w:val="nl-NL"/>
            <w:rPrChange w:id="92" w:author="Gabrielle Van Eykern" w:date="2020-12-08T15:54:00Z">
              <w:rPr>
                <w:rFonts w:ascii="Mont Book" w:hAnsi="Mont Book"/>
                <w:sz w:val="22"/>
                <w:szCs w:val="22"/>
                <w:lang w:val="en-GB"/>
              </w:rPr>
            </w:rPrChange>
          </w:rPr>
          <w:delText>restore</w:delText>
        </w:r>
        <w:r w:rsidR="001620E9" w:rsidRPr="004E3788" w:rsidDel="0054216D">
          <w:rPr>
            <w:rFonts w:ascii="Mont Book" w:hAnsi="Mont Book"/>
            <w:sz w:val="22"/>
            <w:szCs w:val="22"/>
            <w:lang w:val="nl-NL"/>
            <w:rPrChange w:id="93" w:author="Gabrielle Van Eykern" w:date="2020-12-08T15:54:00Z">
              <w:rPr>
                <w:rFonts w:ascii="Mont Book" w:hAnsi="Mont Book"/>
                <w:sz w:val="22"/>
                <w:szCs w:val="22"/>
                <w:lang w:val="en-GB"/>
              </w:rPr>
            </w:rPrChange>
          </w:rPr>
          <w:delText xml:space="preserve"> barrier function</w:delText>
        </w:r>
      </w:del>
      <w:r w:rsidR="001620E9" w:rsidRPr="004E3788">
        <w:rPr>
          <w:rFonts w:ascii="Mont Book" w:hAnsi="Mont Book"/>
          <w:sz w:val="22"/>
          <w:szCs w:val="22"/>
          <w:lang w:val="nl-NL"/>
          <w:rPrChange w:id="94" w:author="Gabrielle Van Eykern" w:date="2020-12-08T15:54:00Z">
            <w:rPr>
              <w:rFonts w:ascii="Mont Book" w:hAnsi="Mont Book"/>
              <w:sz w:val="22"/>
              <w:szCs w:val="22"/>
              <w:lang w:val="en-GB"/>
            </w:rPr>
          </w:rPrChange>
        </w:rPr>
        <w:t xml:space="preserve">. </w:t>
      </w:r>
    </w:p>
    <w:p w14:paraId="087B6CEF" w14:textId="7A45A5B8" w:rsidR="001620E9" w:rsidRPr="004E3788" w:rsidRDefault="0054216D" w:rsidP="001620E9">
      <w:pPr>
        <w:pStyle w:val="Lijstalinea"/>
        <w:rPr>
          <w:rFonts w:ascii="Mont Book" w:hAnsi="Mont Book"/>
          <w:sz w:val="22"/>
          <w:szCs w:val="22"/>
          <w:lang w:val="nl-NL"/>
          <w:rPrChange w:id="95" w:author="Gabrielle Van Eykern" w:date="2020-12-08T15:54:00Z">
            <w:rPr>
              <w:rFonts w:ascii="Mont Book" w:hAnsi="Mont Book"/>
              <w:sz w:val="22"/>
              <w:szCs w:val="22"/>
              <w:lang w:val="en-GB"/>
            </w:rPr>
          </w:rPrChange>
        </w:rPr>
      </w:pPr>
      <w:ins w:id="96" w:author="Gabrielle Van Eykern" w:date="2020-12-08T15:02:00Z">
        <w:r w:rsidRPr="004E3788">
          <w:rPr>
            <w:rFonts w:ascii="Mont Book" w:hAnsi="Mont Book"/>
            <w:sz w:val="22"/>
            <w:szCs w:val="22"/>
            <w:lang w:val="nl-NL"/>
            <w:rPrChange w:id="97" w:author="Gabrielle Van Eykern" w:date="2020-12-08T15:54:00Z">
              <w:rPr>
                <w:rFonts w:ascii="Mont Book" w:hAnsi="Mont Book"/>
                <w:sz w:val="22"/>
                <w:szCs w:val="22"/>
                <w:lang w:val="en-GB"/>
              </w:rPr>
            </w:rPrChange>
          </w:rPr>
          <w:t>Als je een gevoelige huid hebt</w:t>
        </w:r>
      </w:ins>
      <w:ins w:id="98" w:author="Gabrielle Van Eykern" w:date="2020-12-08T15:03:00Z">
        <w:r w:rsidRPr="004E3788">
          <w:rPr>
            <w:rFonts w:ascii="Mont Book" w:hAnsi="Mont Book"/>
            <w:sz w:val="22"/>
            <w:szCs w:val="22"/>
            <w:lang w:val="nl-NL"/>
            <w:rPrChange w:id="99" w:author="Gabrielle Van Eykern" w:date="2020-12-08T15:54:00Z">
              <w:rPr>
                <w:rFonts w:ascii="Mont Book" w:hAnsi="Mont Book"/>
                <w:sz w:val="22"/>
                <w:szCs w:val="22"/>
                <w:lang w:val="en-GB"/>
              </w:rPr>
            </w:rPrChange>
          </w:rPr>
          <w:t xml:space="preserve"> en je wilt graag anti-ageing effecten hebben, dan is het </w:t>
        </w:r>
      </w:ins>
      <w:del w:id="100" w:author="Gabrielle Van Eykern" w:date="2020-12-08T15:03:00Z">
        <w:r w:rsidR="001620E9" w:rsidRPr="004E3788" w:rsidDel="0054216D">
          <w:rPr>
            <w:rFonts w:ascii="Mont Book" w:hAnsi="Mont Book"/>
            <w:sz w:val="22"/>
            <w:szCs w:val="22"/>
            <w:lang w:val="nl-NL"/>
            <w:rPrChange w:id="101" w:author="Gabrielle Van Eykern" w:date="2020-12-08T15:54:00Z">
              <w:rPr>
                <w:rFonts w:ascii="Mont Book" w:hAnsi="Mont Book"/>
                <w:sz w:val="22"/>
                <w:szCs w:val="22"/>
                <w:lang w:val="en-GB"/>
              </w:rPr>
            </w:rPrChange>
          </w:rPr>
          <w:delText xml:space="preserve">If your skin is sensitive and </w:delText>
        </w:r>
        <w:r w:rsidR="00D70FDA" w:rsidRPr="004E3788" w:rsidDel="0054216D">
          <w:rPr>
            <w:rFonts w:ascii="Mont Book" w:hAnsi="Mont Book"/>
            <w:sz w:val="22"/>
            <w:szCs w:val="22"/>
            <w:lang w:val="nl-NL"/>
            <w:rPrChange w:id="102" w:author="Gabrielle Van Eykern" w:date="2020-12-08T15:54:00Z">
              <w:rPr>
                <w:rFonts w:ascii="Mont Book" w:hAnsi="Mont Book"/>
                <w:sz w:val="22"/>
                <w:szCs w:val="22"/>
                <w:lang w:val="en-GB"/>
              </w:rPr>
            </w:rPrChange>
          </w:rPr>
          <w:delText>general anti-</w:delText>
        </w:r>
        <w:r w:rsidR="001620E9" w:rsidRPr="004E3788" w:rsidDel="0054216D">
          <w:rPr>
            <w:rFonts w:ascii="Mont Book" w:hAnsi="Mont Book"/>
            <w:sz w:val="22"/>
            <w:szCs w:val="22"/>
            <w:lang w:val="nl-NL"/>
            <w:rPrChange w:id="103" w:author="Gabrielle Van Eykern" w:date="2020-12-08T15:54:00Z">
              <w:rPr>
                <w:rFonts w:ascii="Mont Book" w:hAnsi="Mont Book"/>
                <w:sz w:val="22"/>
                <w:szCs w:val="22"/>
                <w:lang w:val="en-GB"/>
              </w:rPr>
            </w:rPrChange>
          </w:rPr>
          <w:delText xml:space="preserve">ageing is your </w:delText>
        </w:r>
        <w:r w:rsidR="00D70FDA" w:rsidRPr="004E3788" w:rsidDel="0054216D">
          <w:rPr>
            <w:rFonts w:ascii="Mont Book" w:hAnsi="Mont Book"/>
            <w:sz w:val="22"/>
            <w:szCs w:val="22"/>
            <w:lang w:val="nl-NL"/>
            <w:rPrChange w:id="104" w:author="Gabrielle Van Eykern" w:date="2020-12-08T15:54:00Z">
              <w:rPr>
                <w:rFonts w:ascii="Mont Book" w:hAnsi="Mont Book"/>
                <w:sz w:val="22"/>
                <w:szCs w:val="22"/>
                <w:lang w:val="en-GB"/>
              </w:rPr>
            </w:rPrChange>
          </w:rPr>
          <w:delText>goal</w:delText>
        </w:r>
        <w:r w:rsidR="001620E9" w:rsidRPr="004E3788" w:rsidDel="0054216D">
          <w:rPr>
            <w:rFonts w:ascii="Mont Book" w:hAnsi="Mont Book"/>
            <w:sz w:val="22"/>
            <w:szCs w:val="22"/>
            <w:lang w:val="nl-NL"/>
            <w:rPrChange w:id="105" w:author="Gabrielle Van Eykern" w:date="2020-12-08T15:54:00Z">
              <w:rPr>
                <w:rFonts w:ascii="Mont Book" w:hAnsi="Mont Book"/>
                <w:sz w:val="22"/>
                <w:szCs w:val="22"/>
                <w:lang w:val="en-GB"/>
              </w:rPr>
            </w:rPrChange>
          </w:rPr>
          <w:delText xml:space="preserve">, </w:delText>
        </w:r>
        <w:r w:rsidR="00D70FDA" w:rsidRPr="004E3788" w:rsidDel="0054216D">
          <w:rPr>
            <w:rFonts w:ascii="Mont Book" w:hAnsi="Mont Book"/>
            <w:sz w:val="22"/>
            <w:szCs w:val="22"/>
            <w:lang w:val="nl-NL"/>
            <w:rPrChange w:id="106" w:author="Gabrielle Van Eykern" w:date="2020-12-08T15:54:00Z">
              <w:rPr>
                <w:rFonts w:ascii="Mont Book" w:hAnsi="Mont Book"/>
                <w:sz w:val="22"/>
                <w:szCs w:val="22"/>
                <w:lang w:val="en-GB"/>
              </w:rPr>
            </w:rPrChange>
          </w:rPr>
          <w:delText xml:space="preserve">the </w:delText>
        </w:r>
      </w:del>
      <w:proofErr w:type="spellStart"/>
      <w:r w:rsidR="00D70FDA" w:rsidRPr="004E3788">
        <w:rPr>
          <w:rFonts w:ascii="Mont Book" w:hAnsi="Mont Book"/>
          <w:sz w:val="22"/>
          <w:szCs w:val="22"/>
          <w:lang w:val="nl-NL"/>
          <w:rPrChange w:id="107" w:author="Gabrielle Van Eykern" w:date="2020-12-08T15:54:00Z">
            <w:rPr>
              <w:rFonts w:ascii="Mont Book" w:hAnsi="Mont Book"/>
              <w:sz w:val="22"/>
              <w:szCs w:val="22"/>
              <w:lang w:val="en-GB"/>
            </w:rPr>
          </w:rPrChange>
        </w:rPr>
        <w:t>Resurrect</w:t>
      </w:r>
      <w:proofErr w:type="spellEnd"/>
      <w:r w:rsidR="00D70FDA" w:rsidRPr="004E3788">
        <w:rPr>
          <w:rFonts w:ascii="Mont Book" w:hAnsi="Mont Book"/>
          <w:sz w:val="22"/>
          <w:szCs w:val="22"/>
          <w:lang w:val="nl-NL"/>
          <w:rPrChange w:id="108" w:author="Gabrielle Van Eykern" w:date="2020-12-08T15:54:00Z">
            <w:rPr>
              <w:rFonts w:ascii="Mont Book" w:hAnsi="Mont Book"/>
              <w:sz w:val="22"/>
              <w:szCs w:val="22"/>
              <w:lang w:val="en-GB"/>
            </w:rPr>
          </w:rPrChange>
        </w:rPr>
        <w:t xml:space="preserve"> Serum</w:t>
      </w:r>
      <w:ins w:id="109" w:author="Gabrielle Van Eykern" w:date="2020-12-08T15:03:00Z">
        <w:r w:rsidRPr="004E3788">
          <w:rPr>
            <w:rFonts w:ascii="Mont Book" w:hAnsi="Mont Book"/>
            <w:sz w:val="22"/>
            <w:szCs w:val="22"/>
            <w:lang w:val="nl-NL"/>
            <w:rPrChange w:id="110" w:author="Gabrielle Van Eykern" w:date="2020-12-08T15:54:00Z">
              <w:rPr>
                <w:rFonts w:ascii="Mont Book" w:hAnsi="Mont Book"/>
                <w:sz w:val="22"/>
                <w:szCs w:val="22"/>
                <w:lang w:val="en-GB"/>
              </w:rPr>
            </w:rPrChange>
          </w:rPr>
          <w:t xml:space="preserve"> de perfecte keuze voor jou.</w:t>
        </w:r>
      </w:ins>
      <w:del w:id="111" w:author="Gabrielle Van Eykern" w:date="2020-12-08T15:03:00Z">
        <w:r w:rsidR="00D70FDA" w:rsidRPr="004E3788" w:rsidDel="0054216D">
          <w:rPr>
            <w:rFonts w:ascii="Mont Book" w:hAnsi="Mont Book"/>
            <w:sz w:val="22"/>
            <w:szCs w:val="22"/>
            <w:lang w:val="nl-NL"/>
            <w:rPrChange w:id="112" w:author="Gabrielle Van Eykern" w:date="2020-12-08T15:54:00Z">
              <w:rPr>
                <w:rFonts w:ascii="Mont Book" w:hAnsi="Mont Book"/>
                <w:sz w:val="22"/>
                <w:szCs w:val="22"/>
                <w:lang w:val="en-GB"/>
              </w:rPr>
            </w:rPrChange>
          </w:rPr>
          <w:delText xml:space="preserve"> is a perfect choice for you.</w:delText>
        </w:r>
      </w:del>
      <w:r w:rsidR="00D70FDA" w:rsidRPr="004E3788">
        <w:rPr>
          <w:rFonts w:ascii="Mont Book" w:hAnsi="Mont Book"/>
          <w:sz w:val="22"/>
          <w:szCs w:val="22"/>
          <w:lang w:val="nl-NL"/>
          <w:rPrChange w:id="113" w:author="Gabrielle Van Eykern" w:date="2020-12-08T15:54:00Z">
            <w:rPr>
              <w:rFonts w:ascii="Mont Book" w:hAnsi="Mont Book"/>
              <w:sz w:val="22"/>
              <w:szCs w:val="22"/>
              <w:lang w:val="en-GB"/>
            </w:rPr>
          </w:rPrChange>
        </w:rPr>
        <w:t xml:space="preserve"> </w:t>
      </w:r>
      <w:ins w:id="114" w:author="Gabrielle Van Eykern" w:date="2020-12-08T15:03:00Z">
        <w:r w:rsidRPr="004E3788">
          <w:rPr>
            <w:rFonts w:ascii="Mont Book" w:hAnsi="Mont Book"/>
            <w:sz w:val="22"/>
            <w:szCs w:val="22"/>
            <w:lang w:val="nl-NL"/>
            <w:rPrChange w:id="115" w:author="Gabrielle Van Eykern" w:date="2020-12-08T15:54:00Z">
              <w:rPr>
                <w:rFonts w:ascii="Mont Book" w:hAnsi="Mont Book"/>
                <w:sz w:val="22"/>
                <w:szCs w:val="22"/>
                <w:lang w:val="en-GB"/>
              </w:rPr>
            </w:rPrChange>
          </w:rPr>
          <w:t>Met het</w:t>
        </w:r>
      </w:ins>
      <w:ins w:id="116" w:author="Gabrielle Van Eykern" w:date="2020-12-08T15:04:00Z">
        <w:r w:rsidRPr="004E3788">
          <w:rPr>
            <w:rFonts w:ascii="Mont Book" w:hAnsi="Mont Book"/>
            <w:sz w:val="22"/>
            <w:szCs w:val="22"/>
            <w:lang w:val="nl-NL"/>
            <w:rPrChange w:id="117" w:author="Gabrielle Van Eykern" w:date="2020-12-08T15:54:00Z">
              <w:rPr>
                <w:rFonts w:ascii="Mont Book" w:hAnsi="Mont Book"/>
                <w:sz w:val="22"/>
                <w:szCs w:val="22"/>
                <w:lang w:val="en-GB"/>
              </w:rPr>
            </w:rPrChange>
          </w:rPr>
          <w:t xml:space="preserve"> ontstekingsremmende </w:t>
        </w:r>
        <w:proofErr w:type="spellStart"/>
        <w:r w:rsidRPr="004E3788">
          <w:rPr>
            <w:rFonts w:ascii="Mont Book" w:hAnsi="Mont Book"/>
            <w:sz w:val="22"/>
            <w:szCs w:val="22"/>
            <w:lang w:val="nl-NL"/>
            <w:rPrChange w:id="118" w:author="Gabrielle Van Eykern" w:date="2020-12-08T15:54:00Z">
              <w:rPr>
                <w:rFonts w:ascii="Mont Book" w:hAnsi="Mont Book"/>
                <w:sz w:val="22"/>
                <w:szCs w:val="22"/>
                <w:lang w:val="en-GB"/>
              </w:rPr>
            </w:rPrChange>
          </w:rPr>
          <w:t>Myrothamnusextract</w:t>
        </w:r>
        <w:proofErr w:type="spellEnd"/>
        <w:r w:rsidRPr="004E3788">
          <w:rPr>
            <w:rFonts w:ascii="Mont Book" w:hAnsi="Mont Book"/>
            <w:sz w:val="22"/>
            <w:szCs w:val="22"/>
            <w:lang w:val="nl-NL"/>
            <w:rPrChange w:id="119" w:author="Gabrielle Van Eykern" w:date="2020-12-08T15:54:00Z">
              <w:rPr>
                <w:rFonts w:ascii="Mont Book" w:hAnsi="Mont Book"/>
                <w:sz w:val="22"/>
                <w:szCs w:val="22"/>
                <w:lang w:val="en-GB"/>
              </w:rPr>
            </w:rPrChange>
          </w:rPr>
          <w:t xml:space="preserve"> en de verjongende effecten van </w:t>
        </w:r>
      </w:ins>
      <w:del w:id="120" w:author="Gabrielle Van Eykern" w:date="2020-12-08T15:04:00Z">
        <w:r w:rsidR="00D70FDA" w:rsidRPr="004E3788" w:rsidDel="0054216D">
          <w:rPr>
            <w:rFonts w:ascii="Mont Book" w:hAnsi="Mont Book"/>
            <w:sz w:val="22"/>
            <w:szCs w:val="22"/>
            <w:lang w:val="nl-NL"/>
            <w:rPrChange w:id="121" w:author="Gabrielle Van Eykern" w:date="2020-12-08T15:54:00Z">
              <w:rPr>
                <w:rFonts w:ascii="Mont Book" w:hAnsi="Mont Book"/>
                <w:sz w:val="22"/>
                <w:szCs w:val="22"/>
                <w:lang w:val="en-GB"/>
              </w:rPr>
            </w:rPrChange>
          </w:rPr>
          <w:delText xml:space="preserve">With the anti-inflammatory properties of Myrothamnus and the overall skin rejuvenating properties of </w:delText>
        </w:r>
      </w:del>
      <w:r w:rsidR="00D70FDA" w:rsidRPr="004E3788">
        <w:rPr>
          <w:rFonts w:ascii="Mont Book" w:hAnsi="Mont Book"/>
          <w:sz w:val="22"/>
          <w:szCs w:val="22"/>
          <w:lang w:val="nl-NL"/>
          <w:rPrChange w:id="122" w:author="Gabrielle Van Eykern" w:date="2020-12-08T15:54:00Z">
            <w:rPr>
              <w:rFonts w:ascii="Mont Book" w:hAnsi="Mont Book"/>
              <w:sz w:val="22"/>
              <w:szCs w:val="22"/>
              <w:lang w:val="en-GB"/>
            </w:rPr>
          </w:rPrChange>
        </w:rPr>
        <w:t>Bakuchiol (</w:t>
      </w:r>
      <w:ins w:id="123" w:author="Gabrielle Van Eykern" w:date="2020-12-08T15:04:00Z">
        <w:r w:rsidRPr="004E3788">
          <w:rPr>
            <w:rFonts w:ascii="Mont Book" w:hAnsi="Mont Book"/>
            <w:sz w:val="22"/>
            <w:szCs w:val="22"/>
            <w:lang w:val="nl-NL"/>
            <w:rPrChange w:id="124" w:author="Gabrielle Van Eykern" w:date="2020-12-08T15:54:00Z">
              <w:rPr>
                <w:rFonts w:ascii="Mont Book" w:hAnsi="Mont Book"/>
                <w:sz w:val="22"/>
                <w:szCs w:val="22"/>
                <w:lang w:val="en-GB"/>
              </w:rPr>
            </w:rPrChange>
          </w:rPr>
          <w:t>Natuurlijk Vitamine A zonder de vervelende bijwerkingen)</w:t>
        </w:r>
      </w:ins>
      <w:del w:id="125" w:author="Gabrielle Van Eykern" w:date="2020-12-08T15:04:00Z">
        <w:r w:rsidR="00D70FDA" w:rsidRPr="004E3788" w:rsidDel="0054216D">
          <w:rPr>
            <w:rFonts w:ascii="Mont Book" w:hAnsi="Mont Book"/>
            <w:sz w:val="22"/>
            <w:szCs w:val="22"/>
            <w:lang w:val="nl-NL"/>
            <w:rPrChange w:id="126" w:author="Gabrielle Van Eykern" w:date="2020-12-08T15:54:00Z">
              <w:rPr>
                <w:rFonts w:ascii="Mont Book" w:hAnsi="Mont Book"/>
                <w:sz w:val="22"/>
                <w:szCs w:val="22"/>
                <w:lang w:val="en-GB"/>
              </w:rPr>
            </w:rPrChange>
          </w:rPr>
          <w:delText>Nature</w:delText>
        </w:r>
        <w:r w:rsidR="00511AE5" w:rsidRPr="004E3788" w:rsidDel="0054216D">
          <w:rPr>
            <w:rFonts w:ascii="Mont Book" w:hAnsi="Mont Book"/>
            <w:sz w:val="22"/>
            <w:szCs w:val="22"/>
            <w:lang w:val="nl-NL"/>
            <w:rPrChange w:id="127" w:author="Gabrielle Van Eykern" w:date="2020-12-08T15:54:00Z">
              <w:rPr>
                <w:rFonts w:ascii="Mont Book" w:hAnsi="Mont Book"/>
                <w:sz w:val="22"/>
                <w:szCs w:val="22"/>
                <w:lang w:val="en-GB"/>
              </w:rPr>
            </w:rPrChange>
          </w:rPr>
          <w:delText>’</w:delText>
        </w:r>
        <w:r w:rsidR="00D70FDA" w:rsidRPr="004E3788" w:rsidDel="0054216D">
          <w:rPr>
            <w:rFonts w:ascii="Mont Book" w:hAnsi="Mont Book"/>
            <w:sz w:val="22"/>
            <w:szCs w:val="22"/>
            <w:lang w:val="nl-NL"/>
            <w:rPrChange w:id="128" w:author="Gabrielle Van Eykern" w:date="2020-12-08T15:54:00Z">
              <w:rPr>
                <w:rFonts w:ascii="Mont Book" w:hAnsi="Mont Book"/>
                <w:sz w:val="22"/>
                <w:szCs w:val="22"/>
                <w:lang w:val="en-GB"/>
              </w:rPr>
            </w:rPrChange>
          </w:rPr>
          <w:delText>s vit</w:delText>
        </w:r>
        <w:r w:rsidR="00511AE5" w:rsidRPr="004E3788" w:rsidDel="0054216D">
          <w:rPr>
            <w:rFonts w:ascii="Mont Book" w:hAnsi="Mont Book"/>
            <w:sz w:val="22"/>
            <w:szCs w:val="22"/>
            <w:lang w:val="nl-NL"/>
            <w:rPrChange w:id="129" w:author="Gabrielle Van Eykern" w:date="2020-12-08T15:54:00Z">
              <w:rPr>
                <w:rFonts w:ascii="Mont Book" w:hAnsi="Mont Book"/>
                <w:sz w:val="22"/>
                <w:szCs w:val="22"/>
                <w:lang w:val="en-GB"/>
              </w:rPr>
            </w:rPrChange>
          </w:rPr>
          <w:delText>amin</w:delText>
        </w:r>
        <w:r w:rsidR="00D70FDA" w:rsidRPr="004E3788" w:rsidDel="0054216D">
          <w:rPr>
            <w:rFonts w:ascii="Mont Book" w:hAnsi="Mont Book"/>
            <w:sz w:val="22"/>
            <w:szCs w:val="22"/>
            <w:lang w:val="nl-NL"/>
            <w:rPrChange w:id="130" w:author="Gabrielle Van Eykern" w:date="2020-12-08T15:54:00Z">
              <w:rPr>
                <w:rFonts w:ascii="Mont Book" w:hAnsi="Mont Book"/>
                <w:sz w:val="22"/>
                <w:szCs w:val="22"/>
                <w:lang w:val="en-GB"/>
              </w:rPr>
            </w:rPrChange>
          </w:rPr>
          <w:delText xml:space="preserve"> A without the s</w:delText>
        </w:r>
      </w:del>
      <w:del w:id="131" w:author="Gabrielle Van Eykern" w:date="2020-12-08T15:05:00Z">
        <w:r w:rsidR="00D70FDA" w:rsidRPr="004E3788" w:rsidDel="0054216D">
          <w:rPr>
            <w:rFonts w:ascii="Mont Book" w:hAnsi="Mont Book"/>
            <w:sz w:val="22"/>
            <w:szCs w:val="22"/>
            <w:lang w:val="nl-NL"/>
            <w:rPrChange w:id="132" w:author="Gabrielle Van Eykern" w:date="2020-12-08T15:54:00Z">
              <w:rPr>
                <w:rFonts w:ascii="Mont Book" w:hAnsi="Mont Book"/>
                <w:sz w:val="22"/>
                <w:szCs w:val="22"/>
                <w:lang w:val="en-GB"/>
              </w:rPr>
            </w:rPrChange>
          </w:rPr>
          <w:delText>ide effects)</w:delText>
        </w:r>
      </w:del>
      <w:r w:rsidR="00511AE5" w:rsidRPr="004E3788">
        <w:rPr>
          <w:rFonts w:ascii="Mont Book" w:hAnsi="Mont Book"/>
          <w:sz w:val="22"/>
          <w:szCs w:val="22"/>
          <w:lang w:val="nl-NL"/>
          <w:rPrChange w:id="133" w:author="Gabrielle Van Eykern" w:date="2020-12-08T15:54:00Z">
            <w:rPr>
              <w:rFonts w:ascii="Mont Book" w:hAnsi="Mont Book"/>
              <w:sz w:val="22"/>
              <w:szCs w:val="22"/>
              <w:lang w:val="en-GB"/>
            </w:rPr>
          </w:rPrChange>
        </w:rPr>
        <w:t xml:space="preserve">. </w:t>
      </w:r>
      <w:ins w:id="134" w:author="Gabrielle Van Eykern" w:date="2020-12-08T15:05:00Z">
        <w:r w:rsidRPr="004E3788">
          <w:rPr>
            <w:rFonts w:ascii="Mont Book" w:hAnsi="Mont Book"/>
            <w:sz w:val="22"/>
            <w:szCs w:val="22"/>
            <w:lang w:val="nl-NL"/>
            <w:rPrChange w:id="135" w:author="Gabrielle Van Eykern" w:date="2020-12-08T15:54:00Z">
              <w:rPr>
                <w:rFonts w:ascii="Mont Book" w:hAnsi="Mont Book"/>
                <w:sz w:val="22"/>
                <w:szCs w:val="22"/>
                <w:lang w:val="en-GB"/>
              </w:rPr>
            </w:rPrChange>
          </w:rPr>
          <w:t>Dit serum is perfect voor alle gevoelige huidjes (en zelfs voor huidjes die niet gevoelig zijn)</w:t>
        </w:r>
      </w:ins>
      <w:del w:id="136" w:author="Gabrielle Van Eykern" w:date="2020-12-08T15:06:00Z">
        <w:r w:rsidR="00511AE5" w:rsidRPr="004E3788" w:rsidDel="0054216D">
          <w:rPr>
            <w:rFonts w:ascii="Mont Book" w:hAnsi="Mont Book"/>
            <w:sz w:val="22"/>
            <w:szCs w:val="22"/>
            <w:lang w:val="nl-NL"/>
            <w:rPrChange w:id="137" w:author="Gabrielle Van Eykern" w:date="2020-12-08T15:54:00Z">
              <w:rPr>
                <w:rFonts w:ascii="Mont Book" w:hAnsi="Mont Book"/>
                <w:sz w:val="22"/>
                <w:szCs w:val="22"/>
                <w:lang w:val="en-GB"/>
              </w:rPr>
            </w:rPrChange>
          </w:rPr>
          <w:delText>T</w:delText>
        </w:r>
        <w:r w:rsidR="00D70FDA" w:rsidRPr="004E3788" w:rsidDel="0054216D">
          <w:rPr>
            <w:rFonts w:ascii="Mont Book" w:hAnsi="Mont Book"/>
            <w:sz w:val="22"/>
            <w:szCs w:val="22"/>
            <w:lang w:val="nl-NL"/>
            <w:rPrChange w:id="138" w:author="Gabrielle Van Eykern" w:date="2020-12-08T15:54:00Z">
              <w:rPr>
                <w:rFonts w:ascii="Mont Book" w:hAnsi="Mont Book"/>
                <w:sz w:val="22"/>
                <w:szCs w:val="22"/>
                <w:lang w:val="en-GB"/>
              </w:rPr>
            </w:rPrChange>
          </w:rPr>
          <w:delText>his serum is perfect</w:delText>
        </w:r>
        <w:r w:rsidR="00C27FF6" w:rsidRPr="004E3788" w:rsidDel="0054216D">
          <w:rPr>
            <w:rFonts w:ascii="Mont Book" w:hAnsi="Mont Book"/>
            <w:sz w:val="22"/>
            <w:szCs w:val="22"/>
            <w:lang w:val="nl-NL"/>
            <w:rPrChange w:id="139" w:author="Gabrielle Van Eykern" w:date="2020-12-08T15:54:00Z">
              <w:rPr>
                <w:rFonts w:ascii="Mont Book" w:hAnsi="Mont Book"/>
                <w:sz w:val="22"/>
                <w:szCs w:val="22"/>
                <w:lang w:val="en-GB"/>
              </w:rPr>
            </w:rPrChange>
          </w:rPr>
          <w:delText xml:space="preserve"> for all sensitive skin types (and even those that are not)</w:delText>
        </w:r>
      </w:del>
      <w:r w:rsidR="00C27FF6" w:rsidRPr="004E3788">
        <w:rPr>
          <w:rFonts w:ascii="Mont Book" w:hAnsi="Mont Book"/>
          <w:sz w:val="22"/>
          <w:szCs w:val="22"/>
          <w:lang w:val="nl-NL"/>
          <w:rPrChange w:id="140" w:author="Gabrielle Van Eykern" w:date="2020-12-08T15:54:00Z">
            <w:rPr>
              <w:rFonts w:ascii="Mont Book" w:hAnsi="Mont Book"/>
              <w:sz w:val="22"/>
              <w:szCs w:val="22"/>
              <w:lang w:val="en-GB"/>
            </w:rPr>
          </w:rPrChange>
        </w:rPr>
        <w:t>.</w:t>
      </w:r>
    </w:p>
    <w:p w14:paraId="72B2F5AD" w14:textId="14FE00EF" w:rsidR="00702B7A" w:rsidRPr="004E3788" w:rsidRDefault="0054216D" w:rsidP="00D70FDA">
      <w:pPr>
        <w:pStyle w:val="Lijstalinea"/>
        <w:numPr>
          <w:ilvl w:val="0"/>
          <w:numId w:val="1"/>
        </w:numPr>
        <w:rPr>
          <w:rFonts w:ascii="Mont Book" w:hAnsi="Mont Book"/>
          <w:sz w:val="22"/>
          <w:szCs w:val="22"/>
          <w:lang w:val="nl-NL"/>
          <w:rPrChange w:id="141" w:author="Gabrielle Van Eykern" w:date="2020-12-08T15:54:00Z">
            <w:rPr>
              <w:rFonts w:ascii="Mont Book" w:hAnsi="Mont Book"/>
              <w:sz w:val="22"/>
              <w:szCs w:val="22"/>
              <w:lang w:val="en-GB"/>
            </w:rPr>
          </w:rPrChange>
        </w:rPr>
      </w:pPr>
      <w:ins w:id="142" w:author="Gabrielle Van Eykern" w:date="2020-12-08T15:06:00Z">
        <w:r w:rsidRPr="004E3788">
          <w:rPr>
            <w:rFonts w:ascii="Mont Book" w:hAnsi="Mont Book"/>
            <w:sz w:val="22"/>
            <w:szCs w:val="22"/>
            <w:lang w:val="nl-NL"/>
            <w:rPrChange w:id="143" w:author="Gabrielle Van Eykern" w:date="2020-12-08T15:54:00Z">
              <w:rPr>
                <w:rFonts w:ascii="Mont Book" w:hAnsi="Mont Book"/>
                <w:sz w:val="22"/>
                <w:szCs w:val="22"/>
                <w:lang w:val="en-GB"/>
              </w:rPr>
            </w:rPrChange>
          </w:rPr>
          <w:t xml:space="preserve">Voor een algemeen anti-ageing serum ga naar 4, voor een </w:t>
        </w:r>
      </w:ins>
      <w:del w:id="144" w:author="Gabrielle Van Eykern" w:date="2020-12-08T15:06:00Z">
        <w:r w:rsidR="00702B7A" w:rsidRPr="004E3788" w:rsidDel="0054216D">
          <w:rPr>
            <w:rFonts w:ascii="Mont Book" w:hAnsi="Mont Book"/>
            <w:sz w:val="22"/>
            <w:szCs w:val="22"/>
            <w:lang w:val="nl-NL"/>
            <w:rPrChange w:id="145" w:author="Gabrielle Van Eykern" w:date="2020-12-08T15:54:00Z">
              <w:rPr>
                <w:rFonts w:ascii="Mont Book" w:hAnsi="Mont Book"/>
                <w:sz w:val="22"/>
                <w:szCs w:val="22"/>
                <w:lang w:val="en-GB"/>
              </w:rPr>
            </w:rPrChange>
          </w:rPr>
          <w:delText xml:space="preserve">For an overall anti-ageing </w:delText>
        </w:r>
        <w:r w:rsidR="00C27FF6" w:rsidRPr="004E3788" w:rsidDel="0054216D">
          <w:rPr>
            <w:rFonts w:ascii="Mont Book" w:hAnsi="Mont Book"/>
            <w:sz w:val="22"/>
            <w:szCs w:val="22"/>
            <w:lang w:val="nl-NL"/>
            <w:rPrChange w:id="146" w:author="Gabrielle Van Eykern" w:date="2020-12-08T15:54:00Z">
              <w:rPr>
                <w:rFonts w:ascii="Mont Book" w:hAnsi="Mont Book"/>
                <w:sz w:val="22"/>
                <w:szCs w:val="22"/>
                <w:lang w:val="en-GB"/>
              </w:rPr>
            </w:rPrChange>
          </w:rPr>
          <w:delText>serum</w:delText>
        </w:r>
        <w:r w:rsidR="00702B7A" w:rsidRPr="004E3788" w:rsidDel="0054216D">
          <w:rPr>
            <w:rFonts w:ascii="Mont Book" w:hAnsi="Mont Book"/>
            <w:sz w:val="22"/>
            <w:szCs w:val="22"/>
            <w:lang w:val="nl-NL"/>
            <w:rPrChange w:id="147" w:author="Gabrielle Van Eykern" w:date="2020-12-08T15:54:00Z">
              <w:rPr>
                <w:rFonts w:ascii="Mont Book" w:hAnsi="Mont Book"/>
                <w:sz w:val="22"/>
                <w:szCs w:val="22"/>
                <w:lang w:val="en-GB"/>
              </w:rPr>
            </w:rPrChange>
          </w:rPr>
          <w:delText>,</w:delText>
        </w:r>
        <w:r w:rsidR="00511AE5" w:rsidRPr="004E3788" w:rsidDel="0054216D">
          <w:rPr>
            <w:rFonts w:ascii="Mont Book" w:hAnsi="Mont Book"/>
            <w:sz w:val="22"/>
            <w:szCs w:val="22"/>
            <w:lang w:val="nl-NL"/>
            <w:rPrChange w:id="148" w:author="Gabrielle Van Eykern" w:date="2020-12-08T15:54:00Z">
              <w:rPr>
                <w:rFonts w:ascii="Mont Book" w:hAnsi="Mont Book"/>
                <w:sz w:val="22"/>
                <w:szCs w:val="22"/>
                <w:lang w:val="en-GB"/>
              </w:rPr>
            </w:rPrChange>
          </w:rPr>
          <w:delText xml:space="preserve"> see point 4</w:delText>
        </w:r>
        <w:r w:rsidR="00702B7A" w:rsidRPr="004E3788" w:rsidDel="0054216D">
          <w:rPr>
            <w:rFonts w:ascii="Mont Book" w:hAnsi="Mont Book"/>
            <w:sz w:val="22"/>
            <w:szCs w:val="22"/>
            <w:lang w:val="nl-NL"/>
            <w:rPrChange w:id="149" w:author="Gabrielle Van Eykern" w:date="2020-12-08T15:54:00Z">
              <w:rPr>
                <w:rFonts w:ascii="Mont Book" w:hAnsi="Mont Book"/>
                <w:sz w:val="22"/>
                <w:szCs w:val="22"/>
                <w:lang w:val="en-GB"/>
              </w:rPr>
            </w:rPrChange>
          </w:rPr>
          <w:delText xml:space="preserve">, for a </w:delText>
        </w:r>
      </w:del>
      <w:proofErr w:type="spellStart"/>
      <w:r w:rsidR="00702B7A" w:rsidRPr="004E3788">
        <w:rPr>
          <w:rFonts w:ascii="Mont Book" w:hAnsi="Mont Book"/>
          <w:sz w:val="22"/>
          <w:szCs w:val="22"/>
          <w:lang w:val="nl-NL"/>
          <w:rPrChange w:id="150" w:author="Gabrielle Van Eykern" w:date="2020-12-08T15:54:00Z">
            <w:rPr>
              <w:rFonts w:ascii="Mont Book" w:hAnsi="Mont Book"/>
              <w:sz w:val="22"/>
              <w:szCs w:val="22"/>
              <w:lang w:val="en-GB"/>
            </w:rPr>
          </w:rPrChange>
        </w:rPr>
        <w:t>quick</w:t>
      </w:r>
      <w:proofErr w:type="spellEnd"/>
      <w:r w:rsidR="00702B7A" w:rsidRPr="004E3788">
        <w:rPr>
          <w:rFonts w:ascii="Mont Book" w:hAnsi="Mont Book"/>
          <w:sz w:val="22"/>
          <w:szCs w:val="22"/>
          <w:lang w:val="nl-NL"/>
          <w:rPrChange w:id="151" w:author="Gabrielle Van Eykern" w:date="2020-12-08T15:54:00Z">
            <w:rPr>
              <w:rFonts w:ascii="Mont Book" w:hAnsi="Mont Book"/>
              <w:sz w:val="22"/>
              <w:szCs w:val="22"/>
              <w:lang w:val="en-GB"/>
            </w:rPr>
          </w:rPrChange>
        </w:rPr>
        <w:t xml:space="preserve"> fix</w:t>
      </w:r>
      <w:ins w:id="152" w:author="Gabrielle Van Eykern" w:date="2020-12-08T15:07:00Z">
        <w:r w:rsidRPr="004E3788">
          <w:rPr>
            <w:rFonts w:ascii="Mont Book" w:hAnsi="Mont Book"/>
            <w:sz w:val="22"/>
            <w:szCs w:val="22"/>
            <w:lang w:val="nl-NL"/>
            <w:rPrChange w:id="153" w:author="Gabrielle Van Eykern" w:date="2020-12-08T15:54:00Z">
              <w:rPr>
                <w:rFonts w:ascii="Mont Book" w:hAnsi="Mont Book"/>
                <w:sz w:val="22"/>
                <w:szCs w:val="22"/>
                <w:lang w:val="en-GB"/>
              </w:rPr>
            </w:rPrChange>
          </w:rPr>
          <w:t xml:space="preserve"> ga je naar 5</w:t>
        </w:r>
      </w:ins>
      <w:del w:id="154" w:author="Gabrielle Van Eykern" w:date="2020-12-08T15:07:00Z">
        <w:r w:rsidR="00511AE5" w:rsidRPr="004E3788" w:rsidDel="0054216D">
          <w:rPr>
            <w:rFonts w:ascii="Mont Book" w:hAnsi="Mont Book"/>
            <w:sz w:val="22"/>
            <w:szCs w:val="22"/>
            <w:lang w:val="nl-NL"/>
            <w:rPrChange w:id="155" w:author="Gabrielle Van Eykern" w:date="2020-12-08T15:54:00Z">
              <w:rPr>
                <w:rFonts w:ascii="Mont Book" w:hAnsi="Mont Book"/>
                <w:sz w:val="22"/>
                <w:szCs w:val="22"/>
                <w:lang w:val="en-GB"/>
              </w:rPr>
            </w:rPrChange>
          </w:rPr>
          <w:delText xml:space="preserve"> see point </w:delText>
        </w:r>
        <w:r w:rsidR="00702B7A" w:rsidRPr="004E3788" w:rsidDel="0054216D">
          <w:rPr>
            <w:rFonts w:ascii="Mont Book" w:hAnsi="Mont Book"/>
            <w:sz w:val="22"/>
            <w:szCs w:val="22"/>
            <w:lang w:val="nl-NL"/>
            <w:rPrChange w:id="156" w:author="Gabrielle Van Eykern" w:date="2020-12-08T15:54:00Z">
              <w:rPr>
                <w:rFonts w:ascii="Mont Book" w:hAnsi="Mont Book"/>
                <w:sz w:val="22"/>
                <w:szCs w:val="22"/>
                <w:lang w:val="en-GB"/>
              </w:rPr>
            </w:rPrChange>
          </w:rPr>
          <w:delText>5</w:delText>
        </w:r>
      </w:del>
      <w:ins w:id="157" w:author="Gabrielle Van Eykern" w:date="2020-12-08T15:07:00Z">
        <w:r w:rsidRPr="004E3788">
          <w:rPr>
            <w:rFonts w:ascii="Mont Book" w:hAnsi="Mont Book"/>
            <w:sz w:val="22"/>
            <w:szCs w:val="22"/>
            <w:lang w:val="nl-NL"/>
            <w:rPrChange w:id="158" w:author="Gabrielle Van Eykern" w:date="2020-12-08T15:54:00Z">
              <w:rPr>
                <w:rFonts w:ascii="Mont Book" w:hAnsi="Mont Book"/>
                <w:sz w:val="22"/>
                <w:szCs w:val="22"/>
                <w:lang w:val="en-GB"/>
              </w:rPr>
            </w:rPrChange>
          </w:rPr>
          <w:t xml:space="preserve"> en als je er net over aan het nadenken bent om een serum toe te voegen aan je verzorgingsroutine ga je naar 6</w:t>
        </w:r>
      </w:ins>
      <w:del w:id="159" w:author="Gabrielle Van Eykern" w:date="2020-12-08T15:07:00Z">
        <w:r w:rsidR="00702B7A" w:rsidRPr="004E3788" w:rsidDel="0054216D">
          <w:rPr>
            <w:rFonts w:ascii="Mont Book" w:hAnsi="Mont Book"/>
            <w:sz w:val="22"/>
            <w:szCs w:val="22"/>
            <w:lang w:val="nl-NL"/>
            <w:rPrChange w:id="160" w:author="Gabrielle Van Eykern" w:date="2020-12-08T15:54:00Z">
              <w:rPr>
                <w:rFonts w:ascii="Mont Book" w:hAnsi="Mont Book"/>
                <w:sz w:val="22"/>
                <w:szCs w:val="22"/>
                <w:lang w:val="en-GB"/>
              </w:rPr>
            </w:rPrChange>
          </w:rPr>
          <w:delText xml:space="preserve"> and </w:delText>
        </w:r>
        <w:r w:rsidR="00C27FF6" w:rsidRPr="004E3788" w:rsidDel="0054216D">
          <w:rPr>
            <w:rFonts w:ascii="Mont Book" w:hAnsi="Mont Book"/>
            <w:sz w:val="22"/>
            <w:szCs w:val="22"/>
            <w:lang w:val="nl-NL"/>
            <w:rPrChange w:id="161" w:author="Gabrielle Van Eykern" w:date="2020-12-08T15:54:00Z">
              <w:rPr>
                <w:rFonts w:ascii="Mont Book" w:hAnsi="Mont Book"/>
                <w:sz w:val="22"/>
                <w:szCs w:val="22"/>
                <w:lang w:val="en-GB"/>
              </w:rPr>
            </w:rPrChange>
          </w:rPr>
          <w:delText xml:space="preserve">if </w:delText>
        </w:r>
        <w:r w:rsidR="00511AE5" w:rsidRPr="004E3788" w:rsidDel="0054216D">
          <w:rPr>
            <w:rFonts w:ascii="Mont Book" w:hAnsi="Mont Book"/>
            <w:sz w:val="22"/>
            <w:szCs w:val="22"/>
            <w:lang w:val="nl-NL"/>
            <w:rPrChange w:id="162" w:author="Gabrielle Van Eykern" w:date="2020-12-08T15:54:00Z">
              <w:rPr>
                <w:rFonts w:ascii="Mont Book" w:hAnsi="Mont Book"/>
                <w:sz w:val="22"/>
                <w:szCs w:val="22"/>
                <w:lang w:val="en-GB"/>
              </w:rPr>
            </w:rPrChange>
          </w:rPr>
          <w:delText>you are</w:delText>
        </w:r>
        <w:r w:rsidR="00C27FF6" w:rsidRPr="004E3788" w:rsidDel="0054216D">
          <w:rPr>
            <w:rFonts w:ascii="Mont Book" w:hAnsi="Mont Book"/>
            <w:sz w:val="22"/>
            <w:szCs w:val="22"/>
            <w:lang w:val="nl-NL"/>
            <w:rPrChange w:id="163" w:author="Gabrielle Van Eykern" w:date="2020-12-08T15:54:00Z">
              <w:rPr>
                <w:rFonts w:ascii="Mont Book" w:hAnsi="Mont Book"/>
                <w:sz w:val="22"/>
                <w:szCs w:val="22"/>
                <w:lang w:val="en-GB"/>
              </w:rPr>
            </w:rPrChange>
          </w:rPr>
          <w:delText xml:space="preserve"> just starting to think that it’s </w:delText>
        </w:r>
      </w:del>
      <w:del w:id="164" w:author="Gabrielle Van Eykern" w:date="2020-12-08T15:08:00Z">
        <w:r w:rsidR="00C27FF6" w:rsidRPr="004E3788" w:rsidDel="0054216D">
          <w:rPr>
            <w:rFonts w:ascii="Mont Book" w:hAnsi="Mont Book"/>
            <w:sz w:val="22"/>
            <w:szCs w:val="22"/>
            <w:lang w:val="nl-NL"/>
            <w:rPrChange w:id="165" w:author="Gabrielle Van Eykern" w:date="2020-12-08T15:54:00Z">
              <w:rPr>
                <w:rFonts w:ascii="Mont Book" w:hAnsi="Mont Book"/>
                <w:sz w:val="22"/>
                <w:szCs w:val="22"/>
                <w:lang w:val="en-GB"/>
              </w:rPr>
            </w:rPrChange>
          </w:rPr>
          <w:delText>time for including a serum into your routine, head over to point 6</w:delText>
        </w:r>
      </w:del>
      <w:r w:rsidR="00702B7A" w:rsidRPr="004E3788">
        <w:rPr>
          <w:rFonts w:ascii="Mont Book" w:hAnsi="Mont Book"/>
          <w:sz w:val="22"/>
          <w:szCs w:val="22"/>
          <w:lang w:val="nl-NL"/>
          <w:rPrChange w:id="166" w:author="Gabrielle Van Eykern" w:date="2020-12-08T15:54:00Z">
            <w:rPr>
              <w:rFonts w:ascii="Mont Book" w:hAnsi="Mont Book"/>
              <w:sz w:val="22"/>
              <w:szCs w:val="22"/>
              <w:lang w:val="en-GB"/>
            </w:rPr>
          </w:rPrChange>
        </w:rPr>
        <w:t>.</w:t>
      </w:r>
    </w:p>
    <w:p w14:paraId="3788BE40" w14:textId="3B10EF5F" w:rsidR="00D70FDA" w:rsidRPr="004E3788" w:rsidRDefault="0054216D" w:rsidP="00C27FF6">
      <w:pPr>
        <w:pStyle w:val="Lijstalinea"/>
        <w:numPr>
          <w:ilvl w:val="0"/>
          <w:numId w:val="1"/>
        </w:numPr>
        <w:rPr>
          <w:rFonts w:ascii="Mont Book" w:hAnsi="Mont Book"/>
          <w:sz w:val="22"/>
          <w:szCs w:val="22"/>
          <w:lang w:val="nl-NL"/>
          <w:rPrChange w:id="167" w:author="Gabrielle Van Eykern" w:date="2020-12-08T15:54:00Z">
            <w:rPr>
              <w:rFonts w:ascii="Mont Book" w:hAnsi="Mont Book"/>
              <w:sz w:val="22"/>
              <w:szCs w:val="22"/>
              <w:lang w:val="en-GB"/>
            </w:rPr>
          </w:rPrChange>
        </w:rPr>
      </w:pPr>
      <w:ins w:id="168" w:author="Gabrielle Van Eykern" w:date="2020-12-08T15:08:00Z">
        <w:r w:rsidRPr="004E3788">
          <w:rPr>
            <w:rFonts w:ascii="Mont Book" w:hAnsi="Mont Book"/>
            <w:sz w:val="22"/>
            <w:szCs w:val="22"/>
            <w:lang w:val="nl-NL"/>
            <w:rPrChange w:id="169" w:author="Gabrielle Van Eykern" w:date="2020-12-08T15:54:00Z">
              <w:rPr>
                <w:rFonts w:ascii="Mont Book" w:hAnsi="Mont Book"/>
                <w:sz w:val="22"/>
                <w:szCs w:val="22"/>
                <w:lang w:val="en-GB"/>
              </w:rPr>
            </w:rPrChange>
          </w:rPr>
          <w:t>Het</w:t>
        </w:r>
      </w:ins>
      <w:del w:id="170" w:author="Gabrielle Van Eykern" w:date="2020-12-08T15:08:00Z">
        <w:r w:rsidR="00702B7A" w:rsidRPr="004E3788" w:rsidDel="0054216D">
          <w:rPr>
            <w:rFonts w:ascii="Mont Book" w:hAnsi="Mont Book"/>
            <w:sz w:val="22"/>
            <w:szCs w:val="22"/>
            <w:lang w:val="nl-NL"/>
            <w:rPrChange w:id="171" w:author="Gabrielle Van Eykern" w:date="2020-12-08T15:54:00Z">
              <w:rPr>
                <w:rFonts w:ascii="Mont Book" w:hAnsi="Mont Book"/>
                <w:sz w:val="22"/>
                <w:szCs w:val="22"/>
                <w:lang w:val="en-GB"/>
              </w:rPr>
            </w:rPrChange>
          </w:rPr>
          <w:delText>The</w:delText>
        </w:r>
      </w:del>
      <w:r w:rsidR="00702B7A" w:rsidRPr="004E3788">
        <w:rPr>
          <w:rFonts w:ascii="Mont Book" w:hAnsi="Mont Book"/>
          <w:sz w:val="22"/>
          <w:szCs w:val="22"/>
          <w:lang w:val="nl-NL"/>
          <w:rPrChange w:id="172" w:author="Gabrielle Van Eykern" w:date="2020-12-08T15:54:00Z">
            <w:rPr>
              <w:rFonts w:ascii="Mont Book" w:hAnsi="Mont Book"/>
              <w:sz w:val="22"/>
              <w:szCs w:val="22"/>
              <w:lang w:val="en-GB"/>
            </w:rPr>
          </w:rPrChange>
        </w:rPr>
        <w:t xml:space="preserve"> Ageless Serum </w:t>
      </w:r>
      <w:ins w:id="173" w:author="Gabrielle Van Eykern" w:date="2020-12-08T15:08:00Z">
        <w:r w:rsidRPr="004E3788">
          <w:rPr>
            <w:rFonts w:ascii="Mont Book" w:hAnsi="Mont Book"/>
            <w:sz w:val="22"/>
            <w:szCs w:val="22"/>
            <w:lang w:val="nl-NL"/>
            <w:rPrChange w:id="174" w:author="Gabrielle Van Eykern" w:date="2020-12-08T15:54:00Z">
              <w:rPr>
                <w:rFonts w:ascii="Mont Book" w:hAnsi="Mont Book"/>
                <w:sz w:val="22"/>
                <w:szCs w:val="22"/>
                <w:lang w:val="en-GB"/>
              </w:rPr>
            </w:rPrChange>
          </w:rPr>
          <w:t xml:space="preserve">van onze </w:t>
        </w:r>
      </w:ins>
      <w:del w:id="175" w:author="Gabrielle Van Eykern" w:date="2020-12-08T15:08:00Z">
        <w:r w:rsidR="00702B7A" w:rsidRPr="004E3788" w:rsidDel="0054216D">
          <w:rPr>
            <w:rFonts w:ascii="Mont Book" w:hAnsi="Mont Book"/>
            <w:sz w:val="22"/>
            <w:szCs w:val="22"/>
            <w:lang w:val="nl-NL"/>
            <w:rPrChange w:id="176" w:author="Gabrielle Van Eykern" w:date="2020-12-08T15:54:00Z">
              <w:rPr>
                <w:rFonts w:ascii="Mont Book" w:hAnsi="Mont Book"/>
                <w:sz w:val="22"/>
                <w:szCs w:val="22"/>
                <w:lang w:val="en-GB"/>
              </w:rPr>
            </w:rPrChange>
          </w:rPr>
          <w:delText xml:space="preserve">from the </w:delText>
        </w:r>
      </w:del>
      <w:ins w:id="177" w:author="Dee Steyn" w:date="2020-12-08T14:51:00Z">
        <w:r w:rsidR="0071437E" w:rsidRPr="004E3788">
          <w:rPr>
            <w:rFonts w:ascii="Mont Book" w:hAnsi="Mont Book"/>
            <w:sz w:val="22"/>
            <w:szCs w:val="22"/>
            <w:lang w:val="nl-NL"/>
            <w:rPrChange w:id="178" w:author="Gabrielle Van Eykern" w:date="2020-12-08T15:54:00Z">
              <w:rPr>
                <w:rFonts w:ascii="Mont Book" w:hAnsi="Mont Book"/>
                <w:sz w:val="22"/>
                <w:szCs w:val="22"/>
                <w:lang w:val="en-GB"/>
              </w:rPr>
            </w:rPrChange>
          </w:rPr>
          <w:t>P</w:t>
        </w:r>
      </w:ins>
      <w:del w:id="179" w:author="Dee Steyn" w:date="2020-12-08T14:51:00Z">
        <w:r w:rsidR="00702B7A" w:rsidRPr="004E3788" w:rsidDel="0071437E">
          <w:rPr>
            <w:rFonts w:ascii="Mont Book" w:hAnsi="Mont Book"/>
            <w:sz w:val="22"/>
            <w:szCs w:val="22"/>
            <w:lang w:val="nl-NL"/>
            <w:rPrChange w:id="180" w:author="Gabrielle Van Eykern" w:date="2020-12-08T15:54:00Z">
              <w:rPr>
                <w:rFonts w:ascii="Mont Book" w:hAnsi="Mont Book"/>
                <w:sz w:val="22"/>
                <w:szCs w:val="22"/>
                <w:lang w:val="en-GB"/>
              </w:rPr>
            </w:rPrChange>
          </w:rPr>
          <w:delText>p</w:delText>
        </w:r>
      </w:del>
      <w:r w:rsidR="00702B7A" w:rsidRPr="004E3788">
        <w:rPr>
          <w:rFonts w:ascii="Mont Book" w:hAnsi="Mont Book"/>
          <w:sz w:val="22"/>
          <w:szCs w:val="22"/>
          <w:lang w:val="nl-NL"/>
          <w:rPrChange w:id="181" w:author="Gabrielle Van Eykern" w:date="2020-12-08T15:54:00Z">
            <w:rPr>
              <w:rFonts w:ascii="Mont Book" w:hAnsi="Mont Book"/>
              <w:sz w:val="22"/>
              <w:szCs w:val="22"/>
              <w:lang w:val="en-GB"/>
            </w:rPr>
          </w:rPrChange>
        </w:rPr>
        <w:t>lus li</w:t>
      </w:r>
      <w:ins w:id="182" w:author="Gabrielle Van Eykern" w:date="2020-12-08T15:08:00Z">
        <w:r w:rsidRPr="004E3788">
          <w:rPr>
            <w:rFonts w:ascii="Mont Book" w:hAnsi="Mont Book"/>
            <w:sz w:val="22"/>
            <w:szCs w:val="22"/>
            <w:lang w:val="nl-NL"/>
            <w:rPrChange w:id="183" w:author="Gabrielle Van Eykern" w:date="2020-12-08T15:54:00Z">
              <w:rPr>
                <w:rFonts w:ascii="Mont Book" w:hAnsi="Mont Book"/>
                <w:sz w:val="22"/>
                <w:szCs w:val="22"/>
                <w:lang w:val="en-GB"/>
              </w:rPr>
            </w:rPrChange>
          </w:rPr>
          <w:t>j</w:t>
        </w:r>
      </w:ins>
      <w:r w:rsidR="00702B7A" w:rsidRPr="004E3788">
        <w:rPr>
          <w:rFonts w:ascii="Mont Book" w:hAnsi="Mont Book"/>
          <w:sz w:val="22"/>
          <w:szCs w:val="22"/>
          <w:lang w:val="nl-NL"/>
          <w:rPrChange w:id="184" w:author="Gabrielle Van Eykern" w:date="2020-12-08T15:54:00Z">
            <w:rPr>
              <w:rFonts w:ascii="Mont Book" w:hAnsi="Mont Book"/>
              <w:sz w:val="22"/>
              <w:szCs w:val="22"/>
              <w:lang w:val="en-GB"/>
            </w:rPr>
          </w:rPrChange>
        </w:rPr>
        <w:t>n</w:t>
      </w:r>
      <w:ins w:id="185" w:author="Gabrielle Van Eykern" w:date="2020-12-08T15:08:00Z">
        <w:r w:rsidRPr="004E3788">
          <w:rPr>
            <w:rFonts w:ascii="Mont Book" w:hAnsi="Mont Book"/>
            <w:sz w:val="22"/>
            <w:szCs w:val="22"/>
            <w:lang w:val="nl-NL"/>
            <w:rPrChange w:id="186" w:author="Gabrielle Van Eykern" w:date="2020-12-08T15:54:00Z">
              <w:rPr>
                <w:rFonts w:ascii="Mont Book" w:hAnsi="Mont Book"/>
                <w:sz w:val="22"/>
                <w:szCs w:val="22"/>
                <w:lang w:val="en-GB"/>
              </w:rPr>
            </w:rPrChange>
          </w:rPr>
          <w:t xml:space="preserve"> is een zeer krachtige</w:t>
        </w:r>
      </w:ins>
      <w:ins w:id="187" w:author="Gabrielle Van Eykern" w:date="2020-12-08T15:09:00Z">
        <w:r w:rsidRPr="004E3788">
          <w:rPr>
            <w:rFonts w:ascii="Mont Book" w:hAnsi="Mont Book"/>
            <w:sz w:val="22"/>
            <w:szCs w:val="22"/>
            <w:lang w:val="nl-NL"/>
            <w:rPrChange w:id="188" w:author="Gabrielle Van Eykern" w:date="2020-12-08T15:54:00Z">
              <w:rPr>
                <w:rFonts w:ascii="Mont Book" w:hAnsi="Mont Book"/>
                <w:sz w:val="22"/>
                <w:szCs w:val="22"/>
                <w:lang w:val="en-GB"/>
              </w:rPr>
            </w:rPrChange>
          </w:rPr>
          <w:t>.</w:t>
        </w:r>
      </w:ins>
      <w:del w:id="189" w:author="Gabrielle Van Eykern" w:date="2020-12-08T15:08:00Z">
        <w:r w:rsidR="00702B7A" w:rsidRPr="004E3788" w:rsidDel="0054216D">
          <w:rPr>
            <w:rFonts w:ascii="Mont Book" w:hAnsi="Mont Book"/>
            <w:sz w:val="22"/>
            <w:szCs w:val="22"/>
            <w:lang w:val="nl-NL"/>
            <w:rPrChange w:id="190" w:author="Gabrielle Van Eykern" w:date="2020-12-08T15:54:00Z">
              <w:rPr>
                <w:rFonts w:ascii="Mont Book" w:hAnsi="Mont Book"/>
                <w:sz w:val="22"/>
                <w:szCs w:val="22"/>
                <w:lang w:val="en-GB"/>
              </w:rPr>
            </w:rPrChange>
          </w:rPr>
          <w:delText>e</w:delText>
        </w:r>
      </w:del>
      <w:del w:id="191" w:author="Gabrielle Van Eykern" w:date="2020-12-08T15:09:00Z">
        <w:r w:rsidR="00702B7A" w:rsidRPr="004E3788" w:rsidDel="0054216D">
          <w:rPr>
            <w:rFonts w:ascii="Mont Book" w:hAnsi="Mont Book"/>
            <w:sz w:val="22"/>
            <w:szCs w:val="22"/>
            <w:lang w:val="nl-NL"/>
            <w:rPrChange w:id="192" w:author="Gabrielle Van Eykern" w:date="2020-12-08T15:54:00Z">
              <w:rPr>
                <w:rFonts w:ascii="Mont Book" w:hAnsi="Mont Book"/>
                <w:sz w:val="22"/>
                <w:szCs w:val="22"/>
                <w:lang w:val="en-GB"/>
              </w:rPr>
            </w:rPrChange>
          </w:rPr>
          <w:delText xml:space="preserve"> is an active packed hero.</w:delText>
        </w:r>
      </w:del>
      <w:r w:rsidR="00702B7A" w:rsidRPr="004E3788">
        <w:rPr>
          <w:rFonts w:ascii="Mont Book" w:hAnsi="Mont Book"/>
          <w:sz w:val="22"/>
          <w:szCs w:val="22"/>
          <w:lang w:val="nl-NL"/>
          <w:rPrChange w:id="193" w:author="Gabrielle Van Eykern" w:date="2020-12-08T15:54:00Z">
            <w:rPr>
              <w:rFonts w:ascii="Mont Book" w:hAnsi="Mont Book"/>
              <w:sz w:val="22"/>
              <w:szCs w:val="22"/>
              <w:lang w:val="en-GB"/>
            </w:rPr>
          </w:rPrChange>
        </w:rPr>
        <w:t xml:space="preserve"> </w:t>
      </w:r>
      <w:ins w:id="194" w:author="Gabrielle Van Eykern" w:date="2020-12-08T15:09:00Z">
        <w:r w:rsidRPr="004E3788">
          <w:rPr>
            <w:rFonts w:ascii="Mont Book" w:hAnsi="Mont Book"/>
            <w:sz w:val="22"/>
            <w:szCs w:val="22"/>
            <w:lang w:val="nl-NL"/>
            <w:rPrChange w:id="195" w:author="Gabrielle Van Eykern" w:date="2020-12-08T15:54:00Z">
              <w:rPr>
                <w:rFonts w:ascii="Mont Book" w:hAnsi="Mont Book"/>
                <w:sz w:val="22"/>
                <w:szCs w:val="22"/>
                <w:lang w:val="en-GB"/>
              </w:rPr>
            </w:rPrChange>
          </w:rPr>
          <w:t xml:space="preserve">Het bevat een trio van actieve ingrediënten dat alleen in dit product voorkomt: </w:t>
        </w:r>
      </w:ins>
      <w:del w:id="196" w:author="Gabrielle Van Eykern" w:date="2020-12-08T15:10:00Z">
        <w:r w:rsidR="00702B7A" w:rsidRPr="004E3788" w:rsidDel="0054216D">
          <w:rPr>
            <w:rFonts w:ascii="Mont Book" w:hAnsi="Mont Book"/>
            <w:sz w:val="22"/>
            <w:szCs w:val="22"/>
            <w:lang w:val="nl-NL"/>
            <w:rPrChange w:id="197" w:author="Gabrielle Van Eykern" w:date="2020-12-08T15:54:00Z">
              <w:rPr>
                <w:rFonts w:ascii="Mont Book" w:hAnsi="Mont Book"/>
                <w:sz w:val="22"/>
                <w:szCs w:val="22"/>
                <w:lang w:val="en-GB"/>
              </w:rPr>
            </w:rPrChange>
          </w:rPr>
          <w:delText>It contains a trio of actives found only in t</w:delText>
        </w:r>
        <w:r w:rsidR="00C27FF6" w:rsidRPr="004E3788" w:rsidDel="0054216D">
          <w:rPr>
            <w:rFonts w:ascii="Mont Book" w:hAnsi="Mont Book"/>
            <w:sz w:val="22"/>
            <w:szCs w:val="22"/>
            <w:lang w:val="nl-NL"/>
            <w:rPrChange w:id="198" w:author="Gabrielle Van Eykern" w:date="2020-12-08T15:54:00Z">
              <w:rPr>
                <w:rFonts w:ascii="Mont Book" w:hAnsi="Mont Book"/>
                <w:sz w:val="22"/>
                <w:szCs w:val="22"/>
                <w:lang w:val="en-GB"/>
              </w:rPr>
            </w:rPrChange>
          </w:rPr>
          <w:delText xml:space="preserve">his product: </w:delText>
        </w:r>
      </w:del>
      <w:proofErr w:type="spellStart"/>
      <w:r w:rsidR="00C27FF6" w:rsidRPr="004E3788">
        <w:rPr>
          <w:rFonts w:ascii="Mont Book" w:hAnsi="Mont Book"/>
          <w:sz w:val="22"/>
          <w:szCs w:val="22"/>
          <w:lang w:val="nl-NL"/>
          <w:rPrChange w:id="199" w:author="Gabrielle Van Eykern" w:date="2020-12-08T15:54:00Z">
            <w:rPr>
              <w:rFonts w:ascii="Mont Book" w:hAnsi="Mont Book"/>
              <w:sz w:val="22"/>
              <w:szCs w:val="22"/>
            </w:rPr>
          </w:rPrChange>
        </w:rPr>
        <w:t>Suma</w:t>
      </w:r>
      <w:proofErr w:type="spellEnd"/>
      <w:r w:rsidR="00C27FF6" w:rsidRPr="004E3788">
        <w:rPr>
          <w:rFonts w:ascii="Mont Book" w:hAnsi="Mont Book"/>
          <w:sz w:val="22"/>
          <w:szCs w:val="22"/>
          <w:lang w:val="nl-NL"/>
          <w:rPrChange w:id="200" w:author="Gabrielle Van Eykern" w:date="2020-12-08T15:54:00Z">
            <w:rPr>
              <w:rFonts w:ascii="Mont Book" w:hAnsi="Mont Book"/>
              <w:sz w:val="22"/>
              <w:szCs w:val="22"/>
            </w:rPr>
          </w:rPrChange>
        </w:rPr>
        <w:t xml:space="preserve"> </w:t>
      </w:r>
      <w:ins w:id="201" w:author="Gabrielle Van Eykern" w:date="2020-12-08T15:11:00Z">
        <w:r w:rsidRPr="004E3788">
          <w:rPr>
            <w:rFonts w:ascii="Mont Book" w:hAnsi="Mont Book"/>
            <w:sz w:val="22"/>
            <w:szCs w:val="22"/>
            <w:lang w:val="nl-NL"/>
            <w:rPrChange w:id="202" w:author="Gabrielle Van Eykern" w:date="2020-12-08T15:54:00Z">
              <w:rPr>
                <w:rFonts w:ascii="Mont Book" w:hAnsi="Mont Book"/>
                <w:sz w:val="22"/>
                <w:szCs w:val="22"/>
              </w:rPr>
            </w:rPrChange>
          </w:rPr>
          <w:t>wortel</w:t>
        </w:r>
      </w:ins>
      <w:del w:id="203" w:author="Gabrielle Van Eykern" w:date="2020-12-08T15:11:00Z">
        <w:r w:rsidR="00C27FF6" w:rsidRPr="004E3788" w:rsidDel="0054216D">
          <w:rPr>
            <w:rFonts w:ascii="Mont Book" w:hAnsi="Mont Book"/>
            <w:sz w:val="22"/>
            <w:szCs w:val="22"/>
            <w:lang w:val="nl-NL"/>
            <w:rPrChange w:id="204" w:author="Gabrielle Van Eykern" w:date="2020-12-08T15:54:00Z">
              <w:rPr>
                <w:rFonts w:ascii="Mont Book" w:hAnsi="Mont Book"/>
                <w:sz w:val="22"/>
                <w:szCs w:val="22"/>
              </w:rPr>
            </w:rPrChange>
          </w:rPr>
          <w:delText>Root</w:delText>
        </w:r>
      </w:del>
      <w:r w:rsidR="00C27FF6" w:rsidRPr="004E3788">
        <w:rPr>
          <w:rFonts w:ascii="Mont Book" w:hAnsi="Mont Book"/>
          <w:sz w:val="22"/>
          <w:szCs w:val="22"/>
          <w:lang w:val="nl-NL"/>
          <w:rPrChange w:id="205" w:author="Gabrielle Van Eykern" w:date="2020-12-08T15:54:00Z">
            <w:rPr>
              <w:rFonts w:ascii="Mont Book" w:hAnsi="Mont Book"/>
              <w:sz w:val="22"/>
              <w:szCs w:val="22"/>
            </w:rPr>
          </w:rPrChange>
        </w:rPr>
        <w:t xml:space="preserve">, </w:t>
      </w:r>
      <w:proofErr w:type="spellStart"/>
      <w:r w:rsidR="00C27FF6" w:rsidRPr="004E3788">
        <w:rPr>
          <w:rFonts w:ascii="Mont Book" w:hAnsi="Mont Book"/>
          <w:sz w:val="22"/>
          <w:szCs w:val="22"/>
          <w:lang w:val="nl-NL"/>
          <w:rPrChange w:id="206" w:author="Gabrielle Van Eykern" w:date="2020-12-08T15:54:00Z">
            <w:rPr>
              <w:rFonts w:ascii="Mont Book" w:hAnsi="Mont Book"/>
              <w:sz w:val="22"/>
              <w:szCs w:val="22"/>
            </w:rPr>
          </w:rPrChange>
        </w:rPr>
        <w:t>Muira</w:t>
      </w:r>
      <w:proofErr w:type="spellEnd"/>
      <w:r w:rsidR="00C27FF6" w:rsidRPr="004E3788">
        <w:rPr>
          <w:rFonts w:ascii="Mont Book" w:hAnsi="Mont Book"/>
          <w:sz w:val="22"/>
          <w:szCs w:val="22"/>
          <w:lang w:val="nl-NL"/>
          <w:rPrChange w:id="207" w:author="Gabrielle Van Eykern" w:date="2020-12-08T15:54:00Z">
            <w:rPr>
              <w:rFonts w:ascii="Mont Book" w:hAnsi="Mont Book"/>
              <w:sz w:val="22"/>
              <w:szCs w:val="22"/>
            </w:rPr>
          </w:rPrChange>
        </w:rPr>
        <w:t xml:space="preserve"> </w:t>
      </w:r>
      <w:proofErr w:type="spellStart"/>
      <w:r w:rsidR="00C27FF6" w:rsidRPr="004E3788">
        <w:rPr>
          <w:rFonts w:ascii="Mont Book" w:hAnsi="Mont Book"/>
          <w:sz w:val="22"/>
          <w:szCs w:val="22"/>
          <w:lang w:val="nl-NL"/>
          <w:rPrChange w:id="208" w:author="Gabrielle Van Eykern" w:date="2020-12-08T15:54:00Z">
            <w:rPr>
              <w:rFonts w:ascii="Mont Book" w:hAnsi="Mont Book"/>
              <w:sz w:val="22"/>
              <w:szCs w:val="22"/>
            </w:rPr>
          </w:rPrChange>
        </w:rPr>
        <w:t>Puama</w:t>
      </w:r>
      <w:proofErr w:type="spellEnd"/>
      <w:r w:rsidR="00C27FF6" w:rsidRPr="004E3788">
        <w:rPr>
          <w:rFonts w:ascii="Mont Book" w:hAnsi="Mont Book"/>
          <w:sz w:val="22"/>
          <w:szCs w:val="22"/>
          <w:lang w:val="nl-NL"/>
          <w:rPrChange w:id="209" w:author="Gabrielle Van Eykern" w:date="2020-12-08T15:54:00Z">
            <w:rPr>
              <w:rFonts w:ascii="Mont Book" w:hAnsi="Mont Book"/>
              <w:sz w:val="22"/>
              <w:szCs w:val="22"/>
            </w:rPr>
          </w:rPrChange>
        </w:rPr>
        <w:t xml:space="preserve"> </w:t>
      </w:r>
      <w:del w:id="210" w:author="Gabrielle Van Eykern" w:date="2020-12-08T15:12:00Z">
        <w:r w:rsidR="00C27FF6" w:rsidRPr="004E3788" w:rsidDel="0054216D">
          <w:rPr>
            <w:rFonts w:ascii="Mont Book" w:hAnsi="Mont Book"/>
            <w:sz w:val="22"/>
            <w:szCs w:val="22"/>
            <w:lang w:val="nl-NL"/>
            <w:rPrChange w:id="211" w:author="Gabrielle Van Eykern" w:date="2020-12-08T15:54:00Z">
              <w:rPr>
                <w:rFonts w:ascii="Mont Book" w:hAnsi="Mont Book"/>
                <w:sz w:val="22"/>
                <w:szCs w:val="22"/>
              </w:rPr>
            </w:rPrChange>
          </w:rPr>
          <w:delText>Bark</w:delText>
        </w:r>
      </w:del>
      <w:ins w:id="212" w:author="Gabrielle Van Eykern" w:date="2020-12-08T15:12:00Z">
        <w:r w:rsidRPr="004E3788">
          <w:rPr>
            <w:rFonts w:ascii="Mont Book" w:hAnsi="Mont Book"/>
            <w:sz w:val="22"/>
            <w:szCs w:val="22"/>
            <w:lang w:val="nl-NL"/>
            <w:rPrChange w:id="213" w:author="Gabrielle Van Eykern" w:date="2020-12-08T15:54:00Z">
              <w:rPr>
                <w:rFonts w:ascii="Mont Book" w:hAnsi="Mont Book"/>
                <w:sz w:val="22"/>
                <w:szCs w:val="22"/>
              </w:rPr>
            </w:rPrChange>
          </w:rPr>
          <w:t>schors</w:t>
        </w:r>
      </w:ins>
      <w:ins w:id="214" w:author="Gabrielle Van Eykern" w:date="2020-12-08T15:11:00Z">
        <w:r w:rsidRPr="004E3788">
          <w:rPr>
            <w:rFonts w:ascii="Mont Book" w:hAnsi="Mont Book"/>
            <w:sz w:val="22"/>
            <w:szCs w:val="22"/>
            <w:lang w:val="nl-NL"/>
            <w:rPrChange w:id="215" w:author="Gabrielle Van Eykern" w:date="2020-12-08T15:54:00Z">
              <w:rPr>
                <w:rFonts w:ascii="Mont Book" w:hAnsi="Mont Book"/>
                <w:sz w:val="22"/>
                <w:szCs w:val="22"/>
              </w:rPr>
            </w:rPrChange>
          </w:rPr>
          <w:t xml:space="preserve"> en</w:t>
        </w:r>
      </w:ins>
      <w:del w:id="216" w:author="Gabrielle Van Eykern" w:date="2020-12-08T15:11:00Z">
        <w:r w:rsidR="00C27FF6" w:rsidRPr="004E3788" w:rsidDel="0054216D">
          <w:rPr>
            <w:rFonts w:ascii="Mont Book" w:hAnsi="Mont Book"/>
            <w:sz w:val="22"/>
            <w:szCs w:val="22"/>
            <w:lang w:val="nl-NL"/>
            <w:rPrChange w:id="217" w:author="Gabrielle Van Eykern" w:date="2020-12-08T15:54:00Z">
              <w:rPr>
                <w:rFonts w:ascii="Mont Book" w:hAnsi="Mont Book"/>
                <w:sz w:val="22"/>
                <w:szCs w:val="22"/>
              </w:rPr>
            </w:rPrChange>
          </w:rPr>
          <w:delText>, and</w:delText>
        </w:r>
      </w:del>
      <w:r w:rsidR="00C27FF6" w:rsidRPr="004E3788">
        <w:rPr>
          <w:rFonts w:ascii="Mont Book" w:hAnsi="Mont Book"/>
          <w:sz w:val="22"/>
          <w:szCs w:val="22"/>
          <w:lang w:val="nl-NL"/>
          <w:rPrChange w:id="218" w:author="Gabrielle Van Eykern" w:date="2020-12-08T15:54:00Z">
            <w:rPr>
              <w:rFonts w:ascii="Mont Book" w:hAnsi="Mont Book"/>
              <w:sz w:val="22"/>
              <w:szCs w:val="22"/>
            </w:rPr>
          </w:rPrChange>
        </w:rPr>
        <w:t xml:space="preserve"> Madonna L</w:t>
      </w:r>
      <w:ins w:id="219" w:author="Gabrielle Van Eykern" w:date="2020-12-08T15:13:00Z">
        <w:r w:rsidR="008219AF" w:rsidRPr="004E3788">
          <w:rPr>
            <w:rFonts w:ascii="Mont Book" w:hAnsi="Mont Book"/>
            <w:sz w:val="22"/>
            <w:szCs w:val="22"/>
            <w:lang w:val="nl-NL"/>
            <w:rPrChange w:id="220" w:author="Gabrielle Van Eykern" w:date="2020-12-08T15:54:00Z">
              <w:rPr>
                <w:rFonts w:ascii="Mont Book" w:hAnsi="Mont Book"/>
                <w:sz w:val="22"/>
                <w:szCs w:val="22"/>
              </w:rPr>
            </w:rPrChange>
          </w:rPr>
          <w:t>elie</w:t>
        </w:r>
      </w:ins>
      <w:del w:id="221" w:author="Gabrielle Van Eykern" w:date="2020-12-08T15:13:00Z">
        <w:r w:rsidR="00C27FF6" w:rsidRPr="004E3788" w:rsidDel="008219AF">
          <w:rPr>
            <w:rFonts w:ascii="Mont Book" w:hAnsi="Mont Book"/>
            <w:sz w:val="22"/>
            <w:szCs w:val="22"/>
            <w:lang w:val="nl-NL"/>
            <w:rPrChange w:id="222" w:author="Gabrielle Van Eykern" w:date="2020-12-08T15:54:00Z">
              <w:rPr>
                <w:rFonts w:ascii="Mont Book" w:hAnsi="Mont Book"/>
                <w:sz w:val="22"/>
                <w:szCs w:val="22"/>
              </w:rPr>
            </w:rPrChange>
          </w:rPr>
          <w:delText>ily</w:delText>
        </w:r>
      </w:del>
      <w:r w:rsidR="00C27FF6" w:rsidRPr="004E3788">
        <w:rPr>
          <w:rFonts w:ascii="Mont Book" w:hAnsi="Mont Book"/>
          <w:sz w:val="22"/>
          <w:szCs w:val="22"/>
          <w:lang w:val="nl-NL"/>
          <w:rPrChange w:id="223" w:author="Gabrielle Van Eykern" w:date="2020-12-08T15:54:00Z">
            <w:rPr>
              <w:rFonts w:ascii="Mont Book" w:hAnsi="Mont Book"/>
              <w:sz w:val="22"/>
              <w:szCs w:val="22"/>
            </w:rPr>
          </w:rPrChange>
        </w:rPr>
        <w:t xml:space="preserve"> extract</w:t>
      </w:r>
      <w:del w:id="224" w:author="Gabrielle Van Eykern" w:date="2020-12-08T15:13:00Z">
        <w:r w:rsidR="00C27FF6" w:rsidRPr="004E3788" w:rsidDel="008219AF">
          <w:rPr>
            <w:rFonts w:ascii="Mont Book" w:hAnsi="Mont Book"/>
            <w:sz w:val="22"/>
            <w:szCs w:val="22"/>
            <w:lang w:val="nl-NL"/>
            <w:rPrChange w:id="225" w:author="Gabrielle Van Eykern" w:date="2020-12-08T15:54:00Z">
              <w:rPr>
                <w:rFonts w:ascii="Mont Book" w:hAnsi="Mont Book"/>
                <w:sz w:val="22"/>
                <w:szCs w:val="22"/>
              </w:rPr>
            </w:rPrChange>
          </w:rPr>
          <w:delText>s</w:delText>
        </w:r>
      </w:del>
      <w:ins w:id="226" w:author="Gabrielle Van Eykern" w:date="2020-12-08T15:13:00Z">
        <w:r w:rsidR="008219AF" w:rsidRPr="004E3788">
          <w:rPr>
            <w:rFonts w:ascii="Mont Book" w:hAnsi="Mont Book"/>
            <w:sz w:val="22"/>
            <w:szCs w:val="22"/>
            <w:lang w:val="nl-NL"/>
            <w:rPrChange w:id="227" w:author="Gabrielle Van Eykern" w:date="2020-12-08T15:54:00Z">
              <w:rPr>
                <w:rFonts w:ascii="Mont Book" w:hAnsi="Mont Book"/>
                <w:sz w:val="22"/>
                <w:szCs w:val="22"/>
              </w:rPr>
            </w:rPrChange>
          </w:rPr>
          <w:t xml:space="preserve">en tezamen versterken de wanden van haarvaatjes en helpen met </w:t>
        </w:r>
      </w:ins>
      <w:ins w:id="228" w:author="Gabrielle Van Eykern" w:date="2020-12-08T15:15:00Z">
        <w:r w:rsidR="008219AF" w:rsidRPr="004E3788">
          <w:rPr>
            <w:rFonts w:ascii="Mont Book" w:hAnsi="Mont Book"/>
            <w:sz w:val="22"/>
            <w:szCs w:val="22"/>
            <w:lang w:val="nl-NL"/>
            <w:rPrChange w:id="229" w:author="Gabrielle Van Eykern" w:date="2020-12-08T15:54:00Z">
              <w:rPr>
                <w:rFonts w:ascii="Mont Book" w:hAnsi="Mont Book"/>
                <w:sz w:val="22"/>
                <w:szCs w:val="22"/>
              </w:rPr>
            </w:rPrChange>
          </w:rPr>
          <w:t>reparatie</w:t>
        </w:r>
      </w:ins>
      <w:ins w:id="230" w:author="Gabrielle Van Eykern" w:date="2020-12-08T15:13:00Z">
        <w:r w:rsidR="008219AF" w:rsidRPr="004E3788">
          <w:rPr>
            <w:rFonts w:ascii="Mont Book" w:hAnsi="Mont Book"/>
            <w:sz w:val="22"/>
            <w:szCs w:val="22"/>
            <w:lang w:val="nl-NL"/>
            <w:rPrChange w:id="231" w:author="Gabrielle Van Eykern" w:date="2020-12-08T15:54:00Z">
              <w:rPr>
                <w:rFonts w:ascii="Mont Book" w:hAnsi="Mont Book"/>
                <w:sz w:val="22"/>
                <w:szCs w:val="22"/>
              </w:rPr>
            </w:rPrChange>
          </w:rPr>
          <w:t xml:space="preserve"> van weefsel</w:t>
        </w:r>
      </w:ins>
      <w:del w:id="232" w:author="Gabrielle Van Eykern" w:date="2020-12-08T15:13:00Z">
        <w:r w:rsidR="00C27FF6" w:rsidRPr="004E3788" w:rsidDel="008219AF">
          <w:rPr>
            <w:rFonts w:ascii="Mont Book" w:hAnsi="Mont Book"/>
            <w:sz w:val="22"/>
            <w:szCs w:val="22"/>
            <w:lang w:val="nl-NL"/>
            <w:rPrChange w:id="233" w:author="Gabrielle Van Eykern" w:date="2020-12-08T15:54:00Z">
              <w:rPr>
                <w:rFonts w:ascii="Mont Book" w:hAnsi="Mont Book"/>
                <w:sz w:val="22"/>
                <w:szCs w:val="22"/>
              </w:rPr>
            </w:rPrChange>
          </w:rPr>
          <w:delText xml:space="preserve"> together improve the strength of capillary walls and aid in tissue repair</w:delText>
        </w:r>
      </w:del>
      <w:r w:rsidR="00C27FF6" w:rsidRPr="004E3788">
        <w:rPr>
          <w:rFonts w:ascii="Mont Book" w:hAnsi="Mont Book"/>
          <w:sz w:val="22"/>
          <w:szCs w:val="22"/>
          <w:lang w:val="nl-NL"/>
          <w:rPrChange w:id="234" w:author="Gabrielle Van Eykern" w:date="2020-12-08T15:54:00Z">
            <w:rPr>
              <w:rFonts w:ascii="Mont Book" w:hAnsi="Mont Book"/>
              <w:sz w:val="22"/>
              <w:szCs w:val="22"/>
            </w:rPr>
          </w:rPrChange>
        </w:rPr>
        <w:t xml:space="preserve">. </w:t>
      </w:r>
      <w:ins w:id="235" w:author="Gabrielle Van Eykern" w:date="2020-12-08T15:13:00Z">
        <w:r w:rsidR="008219AF" w:rsidRPr="004E3788">
          <w:rPr>
            <w:rFonts w:ascii="Mont Book" w:hAnsi="Mont Book"/>
            <w:sz w:val="22"/>
            <w:szCs w:val="22"/>
            <w:lang w:val="nl-NL"/>
            <w:rPrChange w:id="236" w:author="Gabrielle Van Eykern" w:date="2020-12-08T15:54:00Z">
              <w:rPr>
                <w:rFonts w:ascii="Mont Book" w:hAnsi="Mont Book"/>
                <w:sz w:val="22"/>
                <w:szCs w:val="22"/>
              </w:rPr>
            </w:rPrChange>
          </w:rPr>
          <w:t>Na verloop van tijd wordt de</w:t>
        </w:r>
      </w:ins>
      <w:ins w:id="237" w:author="Gabrielle Van Eykern" w:date="2020-12-08T15:14:00Z">
        <w:r w:rsidR="008219AF" w:rsidRPr="004E3788">
          <w:rPr>
            <w:rFonts w:ascii="Mont Book" w:hAnsi="Mont Book"/>
            <w:sz w:val="22"/>
            <w:szCs w:val="22"/>
            <w:lang w:val="nl-NL"/>
            <w:rPrChange w:id="238" w:author="Gabrielle Van Eykern" w:date="2020-12-08T15:54:00Z">
              <w:rPr>
                <w:rFonts w:ascii="Mont Book" w:hAnsi="Mont Book"/>
                <w:sz w:val="22"/>
                <w:szCs w:val="22"/>
              </w:rPr>
            </w:rPrChange>
          </w:rPr>
          <w:t xml:space="preserve"> huid steviger en ziet </w:t>
        </w:r>
      </w:ins>
      <w:ins w:id="239" w:author="Gabrielle Van Eykern" w:date="2020-12-08T15:16:00Z">
        <w:r w:rsidR="008219AF" w:rsidRPr="004E3788">
          <w:rPr>
            <w:rFonts w:ascii="Mont Book" w:hAnsi="Mont Book"/>
            <w:sz w:val="22"/>
            <w:szCs w:val="22"/>
            <w:lang w:val="nl-NL"/>
            <w:rPrChange w:id="240" w:author="Gabrielle Van Eykern" w:date="2020-12-08T15:54:00Z">
              <w:rPr>
                <w:rFonts w:ascii="Mont Book" w:hAnsi="Mont Book"/>
                <w:sz w:val="22"/>
                <w:szCs w:val="22"/>
              </w:rPr>
            </w:rPrChange>
          </w:rPr>
          <w:t xml:space="preserve">deze </w:t>
        </w:r>
      </w:ins>
      <w:ins w:id="241" w:author="Gabrielle Van Eykern" w:date="2020-12-08T15:14:00Z">
        <w:r w:rsidR="008219AF" w:rsidRPr="004E3788">
          <w:rPr>
            <w:rFonts w:ascii="Mont Book" w:hAnsi="Mont Book"/>
            <w:sz w:val="22"/>
            <w:szCs w:val="22"/>
            <w:lang w:val="nl-NL"/>
            <w:rPrChange w:id="242" w:author="Gabrielle Van Eykern" w:date="2020-12-08T15:54:00Z">
              <w:rPr>
                <w:rFonts w:ascii="Mont Book" w:hAnsi="Mont Book"/>
                <w:sz w:val="22"/>
                <w:szCs w:val="22"/>
              </w:rPr>
            </w:rPrChange>
          </w:rPr>
          <w:t>er jeugdiger uit.</w:t>
        </w:r>
      </w:ins>
      <w:del w:id="243" w:author="Gabrielle Van Eykern" w:date="2020-12-08T15:14:00Z">
        <w:r w:rsidR="00C27FF6" w:rsidRPr="004E3788" w:rsidDel="008219AF">
          <w:rPr>
            <w:rFonts w:ascii="Mont Book" w:hAnsi="Mont Book"/>
            <w:sz w:val="22"/>
            <w:szCs w:val="22"/>
            <w:lang w:val="nl-NL"/>
            <w:rPrChange w:id="244" w:author="Gabrielle Van Eykern" w:date="2020-12-08T15:54:00Z">
              <w:rPr>
                <w:rFonts w:ascii="Mont Book" w:hAnsi="Mont Book"/>
                <w:sz w:val="22"/>
                <w:szCs w:val="22"/>
              </w:rPr>
            </w:rPrChange>
          </w:rPr>
          <w:delText>Over time, skin firmness and youthfulness improve.</w:delText>
        </w:r>
      </w:del>
    </w:p>
    <w:p w14:paraId="502FCBB2" w14:textId="5A5C5A82" w:rsidR="00C27FF6" w:rsidRPr="004E3788" w:rsidRDefault="008219AF" w:rsidP="00C27FF6">
      <w:pPr>
        <w:pStyle w:val="Lijstalinea"/>
        <w:numPr>
          <w:ilvl w:val="0"/>
          <w:numId w:val="1"/>
        </w:numPr>
        <w:rPr>
          <w:rFonts w:ascii="Mont Book" w:eastAsia="Times New Roman" w:hAnsi="Mont Book" w:cs="Times New Roman"/>
          <w:sz w:val="22"/>
          <w:szCs w:val="22"/>
          <w:lang w:val="nl-NL" w:eastAsia="en-GB"/>
          <w:rPrChange w:id="245" w:author="Gabrielle Van Eykern" w:date="2020-12-08T15:54:00Z">
            <w:rPr>
              <w:rFonts w:ascii="Mont Book" w:eastAsia="Times New Roman" w:hAnsi="Mont Book" w:cs="Times New Roman"/>
              <w:sz w:val="22"/>
              <w:szCs w:val="22"/>
              <w:lang w:eastAsia="en-GB"/>
            </w:rPr>
          </w:rPrChange>
        </w:rPr>
      </w:pPr>
      <w:ins w:id="246" w:author="Gabrielle Van Eykern" w:date="2020-12-08T15:16:00Z">
        <w:r w:rsidRPr="004E3788">
          <w:rPr>
            <w:rFonts w:ascii="Mont Book" w:hAnsi="Mont Book"/>
            <w:sz w:val="22"/>
            <w:szCs w:val="22"/>
            <w:lang w:val="nl-NL"/>
            <w:rPrChange w:id="247" w:author="Gabrielle Van Eykern" w:date="2020-12-08T15:54:00Z">
              <w:rPr>
                <w:rFonts w:ascii="Mont Book" w:hAnsi="Mont Book"/>
                <w:sz w:val="22"/>
                <w:szCs w:val="22"/>
                <w:lang w:val="en-GB"/>
              </w:rPr>
            </w:rPrChange>
          </w:rPr>
          <w:t>Het</w:t>
        </w:r>
      </w:ins>
      <w:del w:id="248" w:author="Gabrielle Van Eykern" w:date="2020-12-08T15:16:00Z">
        <w:r w:rsidR="00702B7A" w:rsidRPr="004E3788" w:rsidDel="008219AF">
          <w:rPr>
            <w:rFonts w:ascii="Mont Book" w:hAnsi="Mont Book"/>
            <w:sz w:val="22"/>
            <w:szCs w:val="22"/>
            <w:lang w:val="nl-NL"/>
            <w:rPrChange w:id="249" w:author="Gabrielle Van Eykern" w:date="2020-12-08T15:54:00Z">
              <w:rPr>
                <w:rFonts w:ascii="Mont Book" w:hAnsi="Mont Book"/>
                <w:sz w:val="22"/>
                <w:szCs w:val="22"/>
                <w:lang w:val="en-GB"/>
              </w:rPr>
            </w:rPrChange>
          </w:rPr>
          <w:delText>The</w:delText>
        </w:r>
      </w:del>
      <w:r w:rsidR="00702B7A" w:rsidRPr="004E3788">
        <w:rPr>
          <w:rFonts w:ascii="Mont Book" w:hAnsi="Mont Book"/>
          <w:sz w:val="22"/>
          <w:szCs w:val="22"/>
          <w:lang w:val="nl-NL"/>
          <w:rPrChange w:id="250" w:author="Gabrielle Van Eykern" w:date="2020-12-08T15:54:00Z">
            <w:rPr>
              <w:rFonts w:ascii="Mont Book" w:hAnsi="Mont Book"/>
              <w:sz w:val="22"/>
              <w:szCs w:val="22"/>
              <w:lang w:val="en-GB"/>
            </w:rPr>
          </w:rPrChange>
        </w:rPr>
        <w:t xml:space="preserve"> </w:t>
      </w:r>
      <w:proofErr w:type="spellStart"/>
      <w:r w:rsidR="00702B7A" w:rsidRPr="004E3788">
        <w:rPr>
          <w:rFonts w:ascii="Mont Book" w:hAnsi="Mont Book"/>
          <w:sz w:val="22"/>
          <w:szCs w:val="22"/>
          <w:lang w:val="nl-NL"/>
          <w:rPrChange w:id="251" w:author="Gabrielle Van Eykern" w:date="2020-12-08T15:54:00Z">
            <w:rPr>
              <w:rFonts w:ascii="Mont Book" w:hAnsi="Mont Book"/>
              <w:sz w:val="22"/>
              <w:szCs w:val="22"/>
              <w:lang w:val="en-GB"/>
            </w:rPr>
          </w:rPrChange>
        </w:rPr>
        <w:t>Intensity</w:t>
      </w:r>
      <w:proofErr w:type="spellEnd"/>
      <w:r w:rsidR="00702B7A" w:rsidRPr="004E3788">
        <w:rPr>
          <w:rFonts w:ascii="Mont Book" w:hAnsi="Mont Book"/>
          <w:sz w:val="22"/>
          <w:szCs w:val="22"/>
          <w:lang w:val="nl-NL"/>
          <w:rPrChange w:id="252" w:author="Gabrielle Van Eykern" w:date="2020-12-08T15:54:00Z">
            <w:rPr>
              <w:rFonts w:ascii="Mont Book" w:hAnsi="Mont Book"/>
              <w:sz w:val="22"/>
              <w:szCs w:val="22"/>
              <w:lang w:val="en-GB"/>
            </w:rPr>
          </w:rPrChange>
        </w:rPr>
        <w:t xml:space="preserve"> Serum is perfect</w:t>
      </w:r>
      <w:ins w:id="253" w:author="Gabrielle Van Eykern" w:date="2020-12-08T15:16:00Z">
        <w:r w:rsidRPr="004E3788">
          <w:rPr>
            <w:rFonts w:ascii="Mont Book" w:hAnsi="Mont Book"/>
            <w:sz w:val="22"/>
            <w:szCs w:val="22"/>
            <w:lang w:val="nl-NL"/>
            <w:rPrChange w:id="254" w:author="Gabrielle Van Eykern" w:date="2020-12-08T15:54:00Z">
              <w:rPr>
                <w:rFonts w:ascii="Mont Book" w:hAnsi="Mont Book"/>
                <w:sz w:val="22"/>
                <w:szCs w:val="22"/>
                <w:lang w:val="en-GB"/>
              </w:rPr>
            </w:rPrChange>
          </w:rPr>
          <w:t xml:space="preserve"> voor zowel korte als lange termijn effecten. Het belangrijkste </w:t>
        </w:r>
      </w:ins>
      <w:proofErr w:type="spellStart"/>
      <w:ins w:id="255" w:author="Gabrielle Van Eykern" w:date="2020-12-08T15:17:00Z">
        <w:r w:rsidRPr="004E3788">
          <w:rPr>
            <w:rFonts w:ascii="Mont Book" w:hAnsi="Mont Book"/>
            <w:sz w:val="22"/>
            <w:szCs w:val="22"/>
            <w:lang w:val="nl-NL"/>
            <w:rPrChange w:id="256" w:author="Gabrielle Van Eykern" w:date="2020-12-08T15:54:00Z">
              <w:rPr>
                <w:rFonts w:ascii="Mont Book" w:hAnsi="Mont Book"/>
                <w:sz w:val="22"/>
                <w:szCs w:val="22"/>
                <w:lang w:val="en-GB"/>
              </w:rPr>
            </w:rPrChange>
          </w:rPr>
          <w:t>ingredient</w:t>
        </w:r>
        <w:proofErr w:type="spellEnd"/>
        <w:r w:rsidRPr="004E3788">
          <w:rPr>
            <w:rFonts w:ascii="Mont Book" w:hAnsi="Mont Book"/>
            <w:sz w:val="22"/>
            <w:szCs w:val="22"/>
            <w:lang w:val="nl-NL"/>
            <w:rPrChange w:id="257" w:author="Gabrielle Van Eykern" w:date="2020-12-08T15:54:00Z">
              <w:rPr>
                <w:rFonts w:ascii="Mont Book" w:hAnsi="Mont Book"/>
                <w:sz w:val="22"/>
                <w:szCs w:val="22"/>
                <w:lang w:val="en-GB"/>
              </w:rPr>
            </w:rPrChange>
          </w:rPr>
          <w:t xml:space="preserve"> is het </w:t>
        </w:r>
      </w:ins>
      <w:del w:id="258" w:author="Gabrielle Van Eykern" w:date="2020-12-08T15:16:00Z">
        <w:r w:rsidR="00702B7A" w:rsidRPr="004E3788" w:rsidDel="008219AF">
          <w:rPr>
            <w:rFonts w:ascii="Mont Book" w:hAnsi="Mont Book"/>
            <w:sz w:val="22"/>
            <w:szCs w:val="22"/>
            <w:lang w:val="nl-NL"/>
            <w:rPrChange w:id="259" w:author="Gabrielle Van Eykern" w:date="2020-12-08T15:54:00Z">
              <w:rPr>
                <w:rFonts w:ascii="Mont Book" w:hAnsi="Mont Book"/>
                <w:sz w:val="22"/>
                <w:szCs w:val="22"/>
                <w:lang w:val="en-GB"/>
              </w:rPr>
            </w:rPrChange>
          </w:rPr>
          <w:delText>ly</w:delText>
        </w:r>
      </w:del>
      <w:del w:id="260" w:author="Gabrielle Van Eykern" w:date="2020-12-08T15:17:00Z">
        <w:r w:rsidR="00702B7A" w:rsidRPr="004E3788" w:rsidDel="008219AF">
          <w:rPr>
            <w:rFonts w:ascii="Mont Book" w:hAnsi="Mont Book"/>
            <w:sz w:val="22"/>
            <w:szCs w:val="22"/>
            <w:lang w:val="nl-NL"/>
            <w:rPrChange w:id="261" w:author="Gabrielle Van Eykern" w:date="2020-12-08T15:54:00Z">
              <w:rPr>
                <w:rFonts w:ascii="Mont Book" w:hAnsi="Mont Book"/>
                <w:sz w:val="22"/>
                <w:szCs w:val="22"/>
                <w:lang w:val="en-GB"/>
              </w:rPr>
            </w:rPrChange>
          </w:rPr>
          <w:delText xml:space="preserve"> suitable for long term </w:delText>
        </w:r>
        <w:r w:rsidR="007071E8" w:rsidRPr="004E3788" w:rsidDel="008219AF">
          <w:rPr>
            <w:rFonts w:ascii="Mont Book" w:hAnsi="Mont Book"/>
            <w:sz w:val="22"/>
            <w:szCs w:val="22"/>
            <w:lang w:val="nl-NL"/>
            <w:rPrChange w:id="262" w:author="Gabrielle Van Eykern" w:date="2020-12-08T15:54:00Z">
              <w:rPr>
                <w:rFonts w:ascii="Mont Book" w:hAnsi="Mont Book"/>
                <w:sz w:val="22"/>
                <w:szCs w:val="22"/>
                <w:lang w:val="en-GB"/>
              </w:rPr>
            </w:rPrChange>
          </w:rPr>
          <w:delText>use,</w:delText>
        </w:r>
        <w:r w:rsidR="00702B7A" w:rsidRPr="004E3788" w:rsidDel="008219AF">
          <w:rPr>
            <w:rFonts w:ascii="Mont Book" w:hAnsi="Mont Book"/>
            <w:sz w:val="22"/>
            <w:szCs w:val="22"/>
            <w:lang w:val="nl-NL"/>
            <w:rPrChange w:id="263" w:author="Gabrielle Van Eykern" w:date="2020-12-08T15:54:00Z">
              <w:rPr>
                <w:rFonts w:ascii="Mont Book" w:hAnsi="Mont Book"/>
                <w:sz w:val="22"/>
                <w:szCs w:val="22"/>
                <w:lang w:val="en-GB"/>
              </w:rPr>
            </w:rPrChange>
          </w:rPr>
          <w:delText xml:space="preserve"> but its effects are </w:delText>
        </w:r>
        <w:r w:rsidR="007071E8" w:rsidRPr="004E3788" w:rsidDel="008219AF">
          <w:rPr>
            <w:rFonts w:ascii="Mont Book" w:hAnsi="Mont Book"/>
            <w:sz w:val="22"/>
            <w:szCs w:val="22"/>
            <w:lang w:val="nl-NL"/>
            <w:rPrChange w:id="264" w:author="Gabrielle Van Eykern" w:date="2020-12-08T15:54:00Z">
              <w:rPr>
                <w:rFonts w:ascii="Mont Book" w:hAnsi="Mont Book"/>
                <w:sz w:val="22"/>
                <w:szCs w:val="22"/>
                <w:lang w:val="en-GB"/>
              </w:rPr>
            </w:rPrChange>
          </w:rPr>
          <w:delText>quick</w:delText>
        </w:r>
        <w:r w:rsidR="00C27FF6" w:rsidRPr="004E3788" w:rsidDel="008219AF">
          <w:rPr>
            <w:rFonts w:ascii="Mont Book" w:hAnsi="Mont Book"/>
            <w:sz w:val="22"/>
            <w:szCs w:val="22"/>
            <w:lang w:val="nl-NL"/>
            <w:rPrChange w:id="265" w:author="Gabrielle Van Eykern" w:date="2020-12-08T15:54:00Z">
              <w:rPr>
                <w:rFonts w:ascii="Mont Book" w:hAnsi="Mont Book"/>
                <w:sz w:val="22"/>
                <w:szCs w:val="22"/>
                <w:lang w:val="en-GB"/>
              </w:rPr>
            </w:rPrChange>
          </w:rPr>
          <w:delText>.</w:delText>
        </w:r>
        <w:r w:rsidR="00702B7A" w:rsidRPr="004E3788" w:rsidDel="008219AF">
          <w:rPr>
            <w:rFonts w:ascii="Mont Book" w:hAnsi="Mont Book"/>
            <w:sz w:val="22"/>
            <w:szCs w:val="22"/>
            <w:lang w:val="nl-NL"/>
            <w:rPrChange w:id="266" w:author="Gabrielle Van Eykern" w:date="2020-12-08T15:54:00Z">
              <w:rPr>
                <w:rFonts w:ascii="Mont Book" w:hAnsi="Mont Book"/>
                <w:sz w:val="22"/>
                <w:szCs w:val="22"/>
                <w:lang w:val="en-GB"/>
              </w:rPr>
            </w:rPrChange>
          </w:rPr>
          <w:delText xml:space="preserve"> </w:delText>
        </w:r>
        <w:r w:rsidR="00C27FF6" w:rsidRPr="004E3788" w:rsidDel="008219AF">
          <w:rPr>
            <w:rFonts w:ascii="Mont Book" w:eastAsia="Times New Roman" w:hAnsi="Mont Book" w:cs="Times New Roman"/>
            <w:color w:val="000000"/>
            <w:sz w:val="22"/>
            <w:szCs w:val="22"/>
            <w:shd w:val="clear" w:color="auto" w:fill="FFFFFF"/>
            <w:lang w:val="nl-NL" w:eastAsia="en-GB"/>
            <w:rPrChange w:id="267" w:author="Gabrielle Van Eykern" w:date="2020-12-08T15:54:00Z">
              <w:rPr>
                <w:rFonts w:ascii="Mont Book" w:eastAsia="Times New Roman" w:hAnsi="Mont Book" w:cs="Times New Roman"/>
                <w:color w:val="000000"/>
                <w:sz w:val="22"/>
                <w:szCs w:val="22"/>
                <w:shd w:val="clear" w:color="auto" w:fill="FFFFFF"/>
                <w:lang w:eastAsia="en-GB"/>
              </w:rPr>
            </w:rPrChange>
          </w:rPr>
          <w:delText xml:space="preserve">The key ingredient is </w:delText>
        </w:r>
      </w:del>
      <w:proofErr w:type="spellStart"/>
      <w:r w:rsidR="00C27FF6" w:rsidRPr="004E3788">
        <w:rPr>
          <w:rFonts w:ascii="Mont Book" w:eastAsia="Times New Roman" w:hAnsi="Mont Book" w:cs="Times New Roman"/>
          <w:color w:val="000000"/>
          <w:sz w:val="22"/>
          <w:szCs w:val="22"/>
          <w:shd w:val="clear" w:color="auto" w:fill="FFFFFF"/>
          <w:lang w:val="nl-NL" w:eastAsia="en-GB"/>
          <w:rPrChange w:id="268" w:author="Gabrielle Van Eykern" w:date="2020-12-08T15:54:00Z">
            <w:rPr>
              <w:rFonts w:ascii="Mont Book" w:eastAsia="Times New Roman" w:hAnsi="Mont Book" w:cs="Times New Roman"/>
              <w:color w:val="000000"/>
              <w:sz w:val="22"/>
              <w:szCs w:val="22"/>
              <w:shd w:val="clear" w:color="auto" w:fill="FFFFFF"/>
              <w:lang w:eastAsia="en-GB"/>
            </w:rPr>
          </w:rPrChange>
        </w:rPr>
        <w:t>Mafane</w:t>
      </w:r>
      <w:proofErr w:type="spellEnd"/>
      <w:r w:rsidR="00C27FF6" w:rsidRPr="004E3788">
        <w:rPr>
          <w:rFonts w:ascii="Mont Book" w:eastAsia="Times New Roman" w:hAnsi="Mont Book" w:cs="Times New Roman"/>
          <w:color w:val="000000"/>
          <w:sz w:val="22"/>
          <w:szCs w:val="22"/>
          <w:shd w:val="clear" w:color="auto" w:fill="FFFFFF"/>
          <w:lang w:val="nl-NL" w:eastAsia="en-GB"/>
          <w:rPrChange w:id="269" w:author="Gabrielle Van Eykern" w:date="2020-12-08T15:54:00Z">
            <w:rPr>
              <w:rFonts w:ascii="Mont Book" w:eastAsia="Times New Roman" w:hAnsi="Mont Book" w:cs="Times New Roman"/>
              <w:color w:val="000000"/>
              <w:sz w:val="22"/>
              <w:szCs w:val="22"/>
              <w:shd w:val="clear" w:color="auto" w:fill="FFFFFF"/>
              <w:lang w:eastAsia="en-GB"/>
            </w:rPr>
          </w:rPrChange>
        </w:rPr>
        <w:t xml:space="preserve"> extract </w:t>
      </w:r>
      <w:ins w:id="270" w:author="Gabrielle Van Eykern" w:date="2020-12-08T15:18:00Z">
        <w:r w:rsidRPr="004E3788">
          <w:rPr>
            <w:rFonts w:ascii="Mont Book" w:eastAsia="Times New Roman" w:hAnsi="Mont Book" w:cs="Times New Roman"/>
            <w:color w:val="000000"/>
            <w:sz w:val="22"/>
            <w:szCs w:val="22"/>
            <w:shd w:val="clear" w:color="auto" w:fill="FFFFFF"/>
            <w:lang w:val="nl-NL" w:eastAsia="en-GB"/>
            <w:rPrChange w:id="271" w:author="Gabrielle Van Eykern" w:date="2020-12-08T15:54:00Z">
              <w:rPr>
                <w:rFonts w:ascii="Mont Book" w:eastAsia="Times New Roman" w:hAnsi="Mont Book" w:cs="Times New Roman"/>
                <w:color w:val="000000"/>
                <w:sz w:val="22"/>
                <w:szCs w:val="22"/>
                <w:shd w:val="clear" w:color="auto" w:fill="FFFFFF"/>
                <w:lang w:eastAsia="en-GB"/>
              </w:rPr>
            </w:rPrChange>
          </w:rPr>
          <w:t xml:space="preserve">van het eiland La </w:t>
        </w:r>
        <w:proofErr w:type="spellStart"/>
        <w:r w:rsidRPr="004E3788">
          <w:rPr>
            <w:rFonts w:ascii="Mont Book" w:eastAsia="Times New Roman" w:hAnsi="Mont Book" w:cs="Times New Roman"/>
            <w:color w:val="000000"/>
            <w:sz w:val="22"/>
            <w:szCs w:val="22"/>
            <w:shd w:val="clear" w:color="auto" w:fill="FFFFFF"/>
            <w:lang w:val="nl-NL" w:eastAsia="en-GB"/>
            <w:rPrChange w:id="272" w:author="Gabrielle Van Eykern" w:date="2020-12-08T15:54:00Z">
              <w:rPr>
                <w:rFonts w:ascii="Mont Book" w:eastAsia="Times New Roman" w:hAnsi="Mont Book" w:cs="Times New Roman"/>
                <w:color w:val="000000"/>
                <w:sz w:val="22"/>
                <w:szCs w:val="22"/>
                <w:shd w:val="clear" w:color="auto" w:fill="FFFFFF"/>
                <w:lang w:eastAsia="en-GB"/>
              </w:rPr>
            </w:rPrChange>
          </w:rPr>
          <w:t>Reunion</w:t>
        </w:r>
      </w:ins>
      <w:proofErr w:type="spellEnd"/>
      <w:del w:id="273" w:author="Gabrielle Van Eykern" w:date="2020-12-08T15:18:00Z">
        <w:r w:rsidR="00C27FF6" w:rsidRPr="004E3788" w:rsidDel="008219AF">
          <w:rPr>
            <w:rFonts w:ascii="Mont Book" w:eastAsia="Times New Roman" w:hAnsi="Mont Book" w:cs="Times New Roman"/>
            <w:color w:val="000000"/>
            <w:sz w:val="22"/>
            <w:szCs w:val="22"/>
            <w:shd w:val="clear" w:color="auto" w:fill="FFFFFF"/>
            <w:lang w:val="nl-NL" w:eastAsia="en-GB"/>
            <w:rPrChange w:id="274" w:author="Gabrielle Van Eykern" w:date="2020-12-08T15:54:00Z">
              <w:rPr>
                <w:rFonts w:ascii="Mont Book" w:eastAsia="Times New Roman" w:hAnsi="Mont Book" w:cs="Times New Roman"/>
                <w:color w:val="000000"/>
                <w:sz w:val="22"/>
                <w:szCs w:val="22"/>
                <w:shd w:val="clear" w:color="auto" w:fill="FFFFFF"/>
                <w:lang w:eastAsia="en-GB"/>
              </w:rPr>
            </w:rPrChange>
          </w:rPr>
          <w:delText>from the island of Reunion</w:delText>
        </w:r>
      </w:del>
      <w:r w:rsidR="00C27FF6" w:rsidRPr="004E3788">
        <w:rPr>
          <w:rFonts w:ascii="Mont Book" w:eastAsia="Times New Roman" w:hAnsi="Mont Book" w:cs="Times New Roman"/>
          <w:color w:val="000000"/>
          <w:sz w:val="22"/>
          <w:szCs w:val="22"/>
          <w:shd w:val="clear" w:color="auto" w:fill="FFFFFF"/>
          <w:lang w:val="nl-NL" w:eastAsia="en-GB"/>
          <w:rPrChange w:id="275" w:author="Gabrielle Van Eykern" w:date="2020-12-08T15:54:00Z">
            <w:rPr>
              <w:rFonts w:ascii="Mont Book" w:eastAsia="Times New Roman" w:hAnsi="Mont Book" w:cs="Times New Roman"/>
              <w:color w:val="000000"/>
              <w:sz w:val="22"/>
              <w:szCs w:val="22"/>
              <w:shd w:val="clear" w:color="auto" w:fill="FFFFFF"/>
              <w:lang w:eastAsia="en-GB"/>
            </w:rPr>
          </w:rPrChange>
        </w:rPr>
        <w:t xml:space="preserve">. </w:t>
      </w:r>
      <w:ins w:id="276" w:author="Gabrielle Van Eykern" w:date="2020-12-08T15:18:00Z">
        <w:r w:rsidRPr="004E3788">
          <w:rPr>
            <w:rFonts w:ascii="Mont Book" w:eastAsia="Times New Roman" w:hAnsi="Mont Book" w:cs="Times New Roman"/>
            <w:color w:val="000000"/>
            <w:sz w:val="22"/>
            <w:szCs w:val="22"/>
            <w:shd w:val="clear" w:color="auto" w:fill="FFFFFF"/>
            <w:lang w:val="nl-NL" w:eastAsia="en-GB"/>
            <w:rPrChange w:id="277" w:author="Gabrielle Van Eykern" w:date="2020-12-08T15:54:00Z">
              <w:rPr>
                <w:rFonts w:ascii="Mont Book" w:eastAsia="Times New Roman" w:hAnsi="Mont Book" w:cs="Times New Roman"/>
                <w:color w:val="000000"/>
                <w:sz w:val="22"/>
                <w:szCs w:val="22"/>
                <w:shd w:val="clear" w:color="auto" w:fill="FFFFFF"/>
                <w:lang w:eastAsia="en-GB"/>
              </w:rPr>
            </w:rPrChange>
          </w:rPr>
          <w:t xml:space="preserve">Het extract bevat </w:t>
        </w:r>
      </w:ins>
      <w:del w:id="278" w:author="Gabrielle Van Eykern" w:date="2020-12-08T15:18:00Z">
        <w:r w:rsidR="00C27FF6" w:rsidRPr="004E3788" w:rsidDel="008219AF">
          <w:rPr>
            <w:rFonts w:ascii="Mont Book" w:eastAsia="Times New Roman" w:hAnsi="Mont Book" w:cs="Times New Roman"/>
            <w:color w:val="000000"/>
            <w:sz w:val="22"/>
            <w:szCs w:val="22"/>
            <w:shd w:val="clear" w:color="auto" w:fill="FFFFFF"/>
            <w:lang w:val="nl-NL" w:eastAsia="en-GB"/>
            <w:rPrChange w:id="279" w:author="Gabrielle Van Eykern" w:date="2020-12-08T15:54:00Z">
              <w:rPr>
                <w:rFonts w:ascii="Mont Book" w:eastAsia="Times New Roman" w:hAnsi="Mont Book" w:cs="Times New Roman"/>
                <w:color w:val="000000"/>
                <w:sz w:val="22"/>
                <w:szCs w:val="22"/>
                <w:shd w:val="clear" w:color="auto" w:fill="FFFFFF"/>
                <w:lang w:eastAsia="en-GB"/>
              </w:rPr>
            </w:rPrChange>
          </w:rPr>
          <w:delText xml:space="preserve">This extract contains </w:delText>
        </w:r>
      </w:del>
      <w:proofErr w:type="spellStart"/>
      <w:r w:rsidR="00C27FF6" w:rsidRPr="004E3788">
        <w:rPr>
          <w:rFonts w:ascii="Mont Book" w:eastAsia="Times New Roman" w:hAnsi="Mont Book" w:cs="Times New Roman"/>
          <w:color w:val="000000"/>
          <w:sz w:val="22"/>
          <w:szCs w:val="22"/>
          <w:shd w:val="clear" w:color="auto" w:fill="FFFFFF"/>
          <w:lang w:val="nl-NL" w:eastAsia="en-GB"/>
          <w:rPrChange w:id="280" w:author="Gabrielle Van Eykern" w:date="2020-12-08T15:54:00Z">
            <w:rPr>
              <w:rFonts w:ascii="Mont Book" w:eastAsia="Times New Roman" w:hAnsi="Mont Book" w:cs="Times New Roman"/>
              <w:color w:val="000000"/>
              <w:sz w:val="22"/>
              <w:szCs w:val="22"/>
              <w:shd w:val="clear" w:color="auto" w:fill="FFFFFF"/>
              <w:lang w:eastAsia="en-GB"/>
            </w:rPr>
          </w:rPrChange>
        </w:rPr>
        <w:t>spilanthol</w:t>
      </w:r>
      <w:proofErr w:type="spellEnd"/>
      <w:ins w:id="281" w:author="Gabrielle Van Eykern" w:date="2020-12-08T15:18:00Z">
        <w:r w:rsidRPr="004E3788">
          <w:rPr>
            <w:rFonts w:ascii="Mont Book" w:eastAsia="Times New Roman" w:hAnsi="Mont Book" w:cs="Times New Roman"/>
            <w:color w:val="000000"/>
            <w:sz w:val="22"/>
            <w:szCs w:val="22"/>
            <w:shd w:val="clear" w:color="auto" w:fill="FFFFFF"/>
            <w:lang w:val="nl-NL" w:eastAsia="en-GB"/>
            <w:rPrChange w:id="282" w:author="Gabrielle Van Eykern" w:date="2020-12-08T15:54:00Z">
              <w:rPr>
                <w:rFonts w:ascii="Mont Book" w:eastAsia="Times New Roman" w:hAnsi="Mont Book" w:cs="Times New Roman"/>
                <w:color w:val="000000"/>
                <w:sz w:val="22"/>
                <w:szCs w:val="22"/>
                <w:shd w:val="clear" w:color="auto" w:fill="FFFFFF"/>
                <w:lang w:eastAsia="en-GB"/>
              </w:rPr>
            </w:rPrChange>
          </w:rPr>
          <w:t xml:space="preserve"> dat</w:t>
        </w:r>
      </w:ins>
      <w:ins w:id="283" w:author="Gabrielle Van Eykern" w:date="2020-12-08T15:19:00Z">
        <w:r w:rsidRPr="004E3788">
          <w:rPr>
            <w:rFonts w:ascii="Mont Book" w:eastAsia="Times New Roman" w:hAnsi="Mont Book" w:cs="Times New Roman"/>
            <w:color w:val="000000"/>
            <w:sz w:val="22"/>
            <w:szCs w:val="22"/>
            <w:shd w:val="clear" w:color="auto" w:fill="FFFFFF"/>
            <w:lang w:val="nl-NL" w:eastAsia="en-GB"/>
            <w:rPrChange w:id="284" w:author="Gabrielle Van Eykern" w:date="2020-12-08T15:54:00Z">
              <w:rPr>
                <w:rFonts w:ascii="Mont Book" w:eastAsia="Times New Roman" w:hAnsi="Mont Book" w:cs="Times New Roman"/>
                <w:color w:val="000000"/>
                <w:sz w:val="22"/>
                <w:szCs w:val="22"/>
                <w:shd w:val="clear" w:color="auto" w:fill="FFFFFF"/>
                <w:lang w:eastAsia="en-GB"/>
              </w:rPr>
            </w:rPrChange>
          </w:rPr>
          <w:t xml:space="preserve"> </w:t>
        </w:r>
      </w:ins>
      <w:ins w:id="285" w:author="Gabrielle Van Eykern" w:date="2020-12-08T15:18:00Z">
        <w:r w:rsidRPr="004E3788">
          <w:rPr>
            <w:rFonts w:ascii="Mont Book" w:eastAsia="Times New Roman" w:hAnsi="Mont Book" w:cs="Times New Roman"/>
            <w:color w:val="000000"/>
            <w:sz w:val="22"/>
            <w:szCs w:val="22"/>
            <w:shd w:val="clear" w:color="auto" w:fill="FFFFFF"/>
            <w:lang w:val="nl-NL" w:eastAsia="en-GB"/>
            <w:rPrChange w:id="286" w:author="Gabrielle Van Eykern" w:date="2020-12-08T15:54:00Z">
              <w:rPr>
                <w:rFonts w:ascii="Mont Book" w:eastAsia="Times New Roman" w:hAnsi="Mont Book" w:cs="Times New Roman"/>
                <w:color w:val="000000"/>
                <w:sz w:val="22"/>
                <w:szCs w:val="22"/>
                <w:shd w:val="clear" w:color="auto" w:fill="FFFFFF"/>
                <w:lang w:eastAsia="en-GB"/>
              </w:rPr>
            </w:rPrChange>
          </w:rPr>
          <w:t>een spier</w:t>
        </w:r>
      </w:ins>
      <w:ins w:id="287" w:author="Gabrielle Van Eykern" w:date="2020-12-08T15:19:00Z">
        <w:r w:rsidRPr="004E3788">
          <w:rPr>
            <w:rFonts w:ascii="Mont Book" w:eastAsia="Times New Roman" w:hAnsi="Mont Book" w:cs="Times New Roman"/>
            <w:color w:val="000000"/>
            <w:sz w:val="22"/>
            <w:szCs w:val="22"/>
            <w:shd w:val="clear" w:color="auto" w:fill="FFFFFF"/>
            <w:lang w:val="nl-NL" w:eastAsia="en-GB"/>
            <w:rPrChange w:id="288" w:author="Gabrielle Van Eykern" w:date="2020-12-08T15:54:00Z">
              <w:rPr>
                <w:rFonts w:ascii="Mont Book" w:eastAsia="Times New Roman" w:hAnsi="Mont Book" w:cs="Times New Roman"/>
                <w:color w:val="000000"/>
                <w:sz w:val="22"/>
                <w:szCs w:val="22"/>
                <w:shd w:val="clear" w:color="auto" w:fill="FFFFFF"/>
                <w:lang w:eastAsia="en-GB"/>
              </w:rPr>
            </w:rPrChange>
          </w:rPr>
          <w:t>ontspannend effect heeft wat lijkt op het effect van Botox.</w:t>
        </w:r>
      </w:ins>
      <w:del w:id="289" w:author="Gabrielle Van Eykern" w:date="2020-12-08T15:19:00Z">
        <w:r w:rsidR="00C27FF6" w:rsidRPr="004E3788" w:rsidDel="008219AF">
          <w:rPr>
            <w:rFonts w:ascii="Mont Book" w:eastAsia="Times New Roman" w:hAnsi="Mont Book" w:cs="Times New Roman"/>
            <w:color w:val="000000"/>
            <w:sz w:val="22"/>
            <w:szCs w:val="22"/>
            <w:shd w:val="clear" w:color="auto" w:fill="FFFFFF"/>
            <w:lang w:val="nl-NL" w:eastAsia="en-GB"/>
            <w:rPrChange w:id="290" w:author="Gabrielle Van Eykern" w:date="2020-12-08T15:54:00Z">
              <w:rPr>
                <w:rFonts w:ascii="Mont Book" w:eastAsia="Times New Roman" w:hAnsi="Mont Book" w:cs="Times New Roman"/>
                <w:color w:val="000000"/>
                <w:sz w:val="22"/>
                <w:szCs w:val="22"/>
                <w:shd w:val="clear" w:color="auto" w:fill="FFFFFF"/>
                <w:lang w:eastAsia="en-GB"/>
              </w:rPr>
            </w:rPrChange>
          </w:rPr>
          <w:delText xml:space="preserve"> that has the effect of relaxing muscle in a similar way to Botox.</w:delText>
        </w:r>
      </w:del>
      <w:r w:rsidR="00C27FF6" w:rsidRPr="004E3788">
        <w:rPr>
          <w:rFonts w:ascii="Mont Book" w:eastAsia="Times New Roman" w:hAnsi="Mont Book" w:cs="Times New Roman"/>
          <w:color w:val="000000"/>
          <w:sz w:val="22"/>
          <w:szCs w:val="22"/>
          <w:shd w:val="clear" w:color="auto" w:fill="FFFFFF"/>
          <w:lang w:val="nl-NL" w:eastAsia="en-GB"/>
          <w:rPrChange w:id="291" w:author="Gabrielle Van Eykern" w:date="2020-12-08T15:54:00Z">
            <w:rPr>
              <w:rFonts w:ascii="Mont Book" w:eastAsia="Times New Roman" w:hAnsi="Mont Book" w:cs="Times New Roman"/>
              <w:color w:val="000000"/>
              <w:sz w:val="22"/>
              <w:szCs w:val="22"/>
              <w:shd w:val="clear" w:color="auto" w:fill="FFFFFF"/>
              <w:lang w:eastAsia="en-GB"/>
            </w:rPr>
          </w:rPrChange>
        </w:rPr>
        <w:t xml:space="preserve"> </w:t>
      </w:r>
      <w:ins w:id="292" w:author="Gabrielle Van Eykern" w:date="2020-12-08T15:19:00Z">
        <w:r w:rsidRPr="004E3788">
          <w:rPr>
            <w:rFonts w:ascii="Mont Book" w:eastAsia="Times New Roman" w:hAnsi="Mont Book" w:cs="Times New Roman"/>
            <w:color w:val="000000"/>
            <w:sz w:val="22"/>
            <w:szCs w:val="22"/>
            <w:shd w:val="clear" w:color="auto" w:fill="FFFFFF"/>
            <w:lang w:val="nl-NL" w:eastAsia="en-GB"/>
            <w:rPrChange w:id="293" w:author="Gabrielle Van Eykern" w:date="2020-12-08T15:54:00Z">
              <w:rPr>
                <w:rFonts w:ascii="Mont Book" w:eastAsia="Times New Roman" w:hAnsi="Mont Book" w:cs="Times New Roman"/>
                <w:color w:val="000000"/>
                <w:sz w:val="22"/>
                <w:szCs w:val="22"/>
                <w:shd w:val="clear" w:color="auto" w:fill="FFFFFF"/>
                <w:lang w:eastAsia="en-GB"/>
              </w:rPr>
            </w:rPrChange>
          </w:rPr>
          <w:t>Dus als je op korte termijn een event o</w:t>
        </w:r>
      </w:ins>
      <w:ins w:id="294" w:author="Gabrielle Van Eykern" w:date="2020-12-08T15:20:00Z">
        <w:r w:rsidRPr="004E3788">
          <w:rPr>
            <w:rFonts w:ascii="Mont Book" w:eastAsia="Times New Roman" w:hAnsi="Mont Book" w:cs="Times New Roman"/>
            <w:color w:val="000000"/>
            <w:sz w:val="22"/>
            <w:szCs w:val="22"/>
            <w:shd w:val="clear" w:color="auto" w:fill="FFFFFF"/>
            <w:lang w:val="nl-NL" w:eastAsia="en-GB"/>
            <w:rPrChange w:id="295" w:author="Gabrielle Van Eykern" w:date="2020-12-08T15:54:00Z">
              <w:rPr>
                <w:rFonts w:ascii="Mont Book" w:eastAsia="Times New Roman" w:hAnsi="Mont Book" w:cs="Times New Roman"/>
                <w:color w:val="000000"/>
                <w:sz w:val="22"/>
                <w:szCs w:val="22"/>
                <w:shd w:val="clear" w:color="auto" w:fill="FFFFFF"/>
                <w:lang w:eastAsia="en-GB"/>
              </w:rPr>
            </w:rPrChange>
          </w:rPr>
          <w:t>f feestje hebt en je graag snel resultaat wilt hebben (tezamen met een langwerkend resultaat) dan is dit het perfecte serum voor jou.</w:t>
        </w:r>
      </w:ins>
      <w:del w:id="296" w:author="Gabrielle Van Eykern" w:date="2020-12-08T15:20:00Z">
        <w:r w:rsidR="007071E8" w:rsidRPr="004E3788" w:rsidDel="008219AF">
          <w:rPr>
            <w:rFonts w:ascii="Mont Book" w:eastAsia="Times New Roman" w:hAnsi="Mont Book" w:cs="Times New Roman"/>
            <w:color w:val="000000"/>
            <w:sz w:val="22"/>
            <w:szCs w:val="22"/>
            <w:shd w:val="clear" w:color="auto" w:fill="FFFFFF"/>
            <w:lang w:val="nl-NL" w:eastAsia="en-GB"/>
            <w:rPrChange w:id="297" w:author="Gabrielle Van Eykern" w:date="2020-12-08T15:54:00Z">
              <w:rPr>
                <w:rFonts w:ascii="Mont Book" w:eastAsia="Times New Roman" w:hAnsi="Mont Book" w:cs="Times New Roman"/>
                <w:color w:val="000000"/>
                <w:sz w:val="22"/>
                <w:szCs w:val="22"/>
                <w:shd w:val="clear" w:color="auto" w:fill="FFFFFF"/>
                <w:lang w:eastAsia="en-GB"/>
              </w:rPr>
            </w:rPrChange>
          </w:rPr>
          <w:delText>So,</w:delText>
        </w:r>
        <w:r w:rsidR="00C27FF6" w:rsidRPr="004E3788" w:rsidDel="008219AF">
          <w:rPr>
            <w:rFonts w:ascii="Mont Book" w:eastAsia="Times New Roman" w:hAnsi="Mont Book" w:cs="Times New Roman"/>
            <w:color w:val="000000"/>
            <w:sz w:val="22"/>
            <w:szCs w:val="22"/>
            <w:shd w:val="clear" w:color="auto" w:fill="FFFFFF"/>
            <w:lang w:val="nl-NL" w:eastAsia="en-GB"/>
            <w:rPrChange w:id="298" w:author="Gabrielle Van Eykern" w:date="2020-12-08T15:54:00Z">
              <w:rPr>
                <w:rFonts w:ascii="Mont Book" w:eastAsia="Times New Roman" w:hAnsi="Mont Book" w:cs="Times New Roman"/>
                <w:color w:val="000000"/>
                <w:sz w:val="22"/>
                <w:szCs w:val="22"/>
                <w:shd w:val="clear" w:color="auto" w:fill="FFFFFF"/>
                <w:lang w:eastAsia="en-GB"/>
              </w:rPr>
            </w:rPrChange>
          </w:rPr>
          <w:delText xml:space="preserve"> if you have a special event coming up or just feel you need to see quick results while focusing on your </w:delText>
        </w:r>
        <w:r w:rsidR="007071E8" w:rsidRPr="004E3788" w:rsidDel="008219AF">
          <w:rPr>
            <w:rFonts w:ascii="Mont Book" w:eastAsia="Times New Roman" w:hAnsi="Mont Book" w:cs="Times New Roman"/>
            <w:color w:val="000000"/>
            <w:sz w:val="22"/>
            <w:szCs w:val="22"/>
            <w:shd w:val="clear" w:color="auto" w:fill="FFFFFF"/>
            <w:lang w:val="nl-NL" w:eastAsia="en-GB"/>
            <w:rPrChange w:id="299" w:author="Gabrielle Van Eykern" w:date="2020-12-08T15:54:00Z">
              <w:rPr>
                <w:rFonts w:ascii="Mont Book" w:eastAsia="Times New Roman" w:hAnsi="Mont Book" w:cs="Times New Roman"/>
                <w:color w:val="000000"/>
                <w:sz w:val="22"/>
                <w:szCs w:val="22"/>
                <w:shd w:val="clear" w:color="auto" w:fill="FFFFFF"/>
                <w:lang w:eastAsia="en-GB"/>
              </w:rPr>
            </w:rPrChange>
          </w:rPr>
          <w:delText>long-term</w:delText>
        </w:r>
        <w:r w:rsidR="00C27FF6" w:rsidRPr="004E3788" w:rsidDel="008219AF">
          <w:rPr>
            <w:rFonts w:ascii="Mont Book" w:eastAsia="Times New Roman" w:hAnsi="Mont Book" w:cs="Times New Roman"/>
            <w:color w:val="000000"/>
            <w:sz w:val="22"/>
            <w:szCs w:val="22"/>
            <w:shd w:val="clear" w:color="auto" w:fill="FFFFFF"/>
            <w:lang w:val="nl-NL" w:eastAsia="en-GB"/>
            <w:rPrChange w:id="300" w:author="Gabrielle Van Eykern" w:date="2020-12-08T15:54:00Z">
              <w:rPr>
                <w:rFonts w:ascii="Mont Book" w:eastAsia="Times New Roman" w:hAnsi="Mont Book" w:cs="Times New Roman"/>
                <w:color w:val="000000"/>
                <w:sz w:val="22"/>
                <w:szCs w:val="22"/>
                <w:shd w:val="clear" w:color="auto" w:fill="FFFFFF"/>
                <w:lang w:eastAsia="en-GB"/>
              </w:rPr>
            </w:rPrChange>
          </w:rPr>
          <w:delText xml:space="preserve"> skincare goals, this is the</w:delText>
        </w:r>
      </w:del>
      <w:del w:id="301" w:author="Gabrielle Van Eykern" w:date="2020-12-08T15:21:00Z">
        <w:r w:rsidR="00C27FF6" w:rsidRPr="004E3788" w:rsidDel="008219AF">
          <w:rPr>
            <w:rFonts w:ascii="Mont Book" w:eastAsia="Times New Roman" w:hAnsi="Mont Book" w:cs="Times New Roman"/>
            <w:color w:val="000000"/>
            <w:sz w:val="22"/>
            <w:szCs w:val="22"/>
            <w:shd w:val="clear" w:color="auto" w:fill="FFFFFF"/>
            <w:lang w:val="nl-NL" w:eastAsia="en-GB"/>
            <w:rPrChange w:id="302" w:author="Gabrielle Van Eykern" w:date="2020-12-08T15:54:00Z">
              <w:rPr>
                <w:rFonts w:ascii="Mont Book" w:eastAsia="Times New Roman" w:hAnsi="Mont Book" w:cs="Times New Roman"/>
                <w:color w:val="000000"/>
                <w:sz w:val="22"/>
                <w:szCs w:val="22"/>
                <w:shd w:val="clear" w:color="auto" w:fill="FFFFFF"/>
                <w:lang w:eastAsia="en-GB"/>
              </w:rPr>
            </w:rPrChange>
          </w:rPr>
          <w:delText xml:space="preserve"> perfect serum for you.</w:delText>
        </w:r>
      </w:del>
      <w:r w:rsidR="00C27FF6" w:rsidRPr="004E3788">
        <w:rPr>
          <w:rFonts w:ascii="Mont Book" w:eastAsia="Times New Roman" w:hAnsi="Mont Book" w:cs="Times New Roman"/>
          <w:color w:val="000000"/>
          <w:sz w:val="22"/>
          <w:szCs w:val="22"/>
          <w:shd w:val="clear" w:color="auto" w:fill="FFFFFF"/>
          <w:lang w:val="nl-NL" w:eastAsia="en-GB"/>
          <w:rPrChange w:id="303" w:author="Gabrielle Van Eykern" w:date="2020-12-08T15:54:00Z">
            <w:rPr>
              <w:rFonts w:ascii="Mont Book" w:eastAsia="Times New Roman" w:hAnsi="Mont Book" w:cs="Times New Roman"/>
              <w:color w:val="000000"/>
              <w:sz w:val="22"/>
              <w:szCs w:val="22"/>
              <w:shd w:val="clear" w:color="auto" w:fill="FFFFFF"/>
              <w:lang w:eastAsia="en-GB"/>
            </w:rPr>
          </w:rPrChange>
        </w:rPr>
        <w:t xml:space="preserve"> </w:t>
      </w:r>
    </w:p>
    <w:p w14:paraId="66149F28" w14:textId="04C2653A" w:rsidR="00702B7A" w:rsidRPr="004E3788" w:rsidRDefault="008219AF" w:rsidP="00D70FDA">
      <w:pPr>
        <w:pStyle w:val="Lijstalinea"/>
        <w:numPr>
          <w:ilvl w:val="0"/>
          <w:numId w:val="1"/>
        </w:numPr>
        <w:rPr>
          <w:rFonts w:ascii="Mont Book" w:hAnsi="Mont Book"/>
          <w:sz w:val="22"/>
          <w:szCs w:val="22"/>
          <w:lang w:val="nl-NL"/>
          <w:rPrChange w:id="304" w:author="Gabrielle Van Eykern" w:date="2020-12-08T15:54:00Z">
            <w:rPr>
              <w:rFonts w:ascii="Mont Book" w:hAnsi="Mont Book"/>
              <w:sz w:val="22"/>
              <w:szCs w:val="22"/>
              <w:lang w:val="en-GB"/>
            </w:rPr>
          </w:rPrChange>
        </w:rPr>
      </w:pPr>
      <w:ins w:id="305" w:author="Gabrielle Van Eykern" w:date="2020-12-08T15:21:00Z">
        <w:r w:rsidRPr="004E3788">
          <w:rPr>
            <w:rFonts w:ascii="Mont Book" w:hAnsi="Mont Book"/>
            <w:sz w:val="22"/>
            <w:szCs w:val="22"/>
            <w:lang w:val="nl-NL"/>
            <w:rPrChange w:id="306" w:author="Gabrielle Van Eykern" w:date="2020-12-08T15:54:00Z">
              <w:rPr>
                <w:rFonts w:ascii="Mont Book" w:hAnsi="Mont Book"/>
                <w:sz w:val="22"/>
                <w:szCs w:val="22"/>
                <w:lang w:val="en-GB"/>
              </w:rPr>
            </w:rPrChange>
          </w:rPr>
          <w:t xml:space="preserve">Als je ziet dat je huid iets aan het verouderen is en je </w:t>
        </w:r>
      </w:ins>
      <w:ins w:id="307" w:author="Gabrielle Van Eykern" w:date="2020-12-08T15:22:00Z">
        <w:r w:rsidRPr="004E3788">
          <w:rPr>
            <w:rFonts w:ascii="Mont Book" w:hAnsi="Mont Book"/>
            <w:sz w:val="22"/>
            <w:szCs w:val="22"/>
            <w:lang w:val="nl-NL"/>
            <w:rPrChange w:id="308" w:author="Gabrielle Van Eykern" w:date="2020-12-08T15:54:00Z">
              <w:rPr>
                <w:rFonts w:ascii="Mont Book" w:hAnsi="Mont Book"/>
                <w:sz w:val="22"/>
                <w:szCs w:val="22"/>
                <w:lang w:val="en-GB"/>
              </w:rPr>
            </w:rPrChange>
          </w:rPr>
          <w:t xml:space="preserve">zeker wilt zijn dat je de conditie op een hoog niveau wilt houden, kies dan voor het </w:t>
        </w:r>
      </w:ins>
      <w:del w:id="309" w:author="Gabrielle Van Eykern" w:date="2020-12-08T15:22:00Z">
        <w:r w:rsidR="005D6750" w:rsidRPr="004E3788" w:rsidDel="008219AF">
          <w:rPr>
            <w:rFonts w:ascii="Mont Book" w:hAnsi="Mont Book"/>
            <w:sz w:val="22"/>
            <w:szCs w:val="22"/>
            <w:lang w:val="nl-NL"/>
            <w:rPrChange w:id="310" w:author="Gabrielle Van Eykern" w:date="2020-12-08T15:54:00Z">
              <w:rPr>
                <w:rFonts w:ascii="Mont Book" w:hAnsi="Mont Book"/>
                <w:sz w:val="22"/>
                <w:szCs w:val="22"/>
                <w:lang w:val="en-GB"/>
              </w:rPr>
            </w:rPrChange>
          </w:rPr>
          <w:delText xml:space="preserve">You </w:delText>
        </w:r>
        <w:r w:rsidR="00702B7A" w:rsidRPr="004E3788" w:rsidDel="008219AF">
          <w:rPr>
            <w:rFonts w:ascii="Mont Book" w:hAnsi="Mont Book"/>
            <w:sz w:val="22"/>
            <w:szCs w:val="22"/>
            <w:lang w:val="nl-NL"/>
            <w:rPrChange w:id="311" w:author="Gabrielle Van Eykern" w:date="2020-12-08T15:54:00Z">
              <w:rPr>
                <w:rFonts w:ascii="Mont Book" w:hAnsi="Mont Book"/>
                <w:sz w:val="22"/>
                <w:szCs w:val="22"/>
                <w:lang w:val="en-GB"/>
              </w:rPr>
            </w:rPrChange>
          </w:rPr>
          <w:delText>don’t want to ignore the first signs of ageing and you certainly want to ensure your skin stays on top of its A</w:delText>
        </w:r>
        <w:r w:rsidR="00511AE5" w:rsidRPr="004E3788" w:rsidDel="008219AF">
          <w:rPr>
            <w:rFonts w:ascii="Mont Book" w:hAnsi="Mont Book"/>
            <w:sz w:val="22"/>
            <w:szCs w:val="22"/>
            <w:lang w:val="nl-NL"/>
            <w:rPrChange w:id="312" w:author="Gabrielle Van Eykern" w:date="2020-12-08T15:54:00Z">
              <w:rPr>
                <w:rFonts w:ascii="Mont Book" w:hAnsi="Mont Book"/>
                <w:sz w:val="22"/>
                <w:szCs w:val="22"/>
                <w:lang w:val="en-GB"/>
              </w:rPr>
            </w:rPrChange>
          </w:rPr>
          <w:delText>-</w:delText>
        </w:r>
        <w:r w:rsidR="00702B7A" w:rsidRPr="004E3788" w:rsidDel="008219AF">
          <w:rPr>
            <w:rFonts w:ascii="Mont Book" w:hAnsi="Mont Book"/>
            <w:sz w:val="22"/>
            <w:szCs w:val="22"/>
            <w:lang w:val="nl-NL"/>
            <w:rPrChange w:id="313" w:author="Gabrielle Van Eykern" w:date="2020-12-08T15:54:00Z">
              <w:rPr>
                <w:rFonts w:ascii="Mont Book" w:hAnsi="Mont Book"/>
                <w:sz w:val="22"/>
                <w:szCs w:val="22"/>
                <w:lang w:val="en-GB"/>
              </w:rPr>
            </w:rPrChange>
          </w:rPr>
          <w:delText xml:space="preserve">game. The </w:delText>
        </w:r>
      </w:del>
      <w:r w:rsidR="00702B7A" w:rsidRPr="004E3788">
        <w:rPr>
          <w:rFonts w:ascii="Mont Book" w:hAnsi="Mont Book"/>
          <w:sz w:val="22"/>
          <w:szCs w:val="22"/>
          <w:lang w:val="nl-NL"/>
          <w:rPrChange w:id="314" w:author="Gabrielle Van Eykern" w:date="2020-12-08T15:54:00Z">
            <w:rPr>
              <w:rFonts w:ascii="Mont Book" w:hAnsi="Mont Book"/>
              <w:sz w:val="22"/>
              <w:szCs w:val="22"/>
              <w:lang w:val="en-GB"/>
            </w:rPr>
          </w:rPrChange>
        </w:rPr>
        <w:t>Hyaluronic Serum</w:t>
      </w:r>
      <w:ins w:id="315" w:author="Gabrielle Van Eykern" w:date="2020-12-08T15:59:00Z">
        <w:r w:rsidR="004E3788">
          <w:rPr>
            <w:rFonts w:ascii="Mont Book" w:hAnsi="Mont Book"/>
            <w:sz w:val="22"/>
            <w:szCs w:val="22"/>
            <w:lang w:val="nl-NL"/>
          </w:rPr>
          <w:t>. Dit serum houdt</w:t>
        </w:r>
      </w:ins>
      <w:ins w:id="316" w:author="Gabrielle Van Eykern" w:date="2020-12-08T16:00:00Z">
        <w:r w:rsidR="004E3788">
          <w:rPr>
            <w:rFonts w:ascii="Mont Book" w:hAnsi="Mont Book"/>
            <w:sz w:val="22"/>
            <w:szCs w:val="22"/>
            <w:lang w:val="nl-NL"/>
          </w:rPr>
          <w:t xml:space="preserve"> </w:t>
        </w:r>
      </w:ins>
      <w:del w:id="317" w:author="Gabrielle Van Eykern" w:date="2020-12-08T15:59:00Z">
        <w:r w:rsidR="00702B7A" w:rsidRPr="004E3788" w:rsidDel="004E3788">
          <w:rPr>
            <w:rFonts w:ascii="Mont Book" w:hAnsi="Mont Book"/>
            <w:sz w:val="22"/>
            <w:szCs w:val="22"/>
            <w:lang w:val="nl-NL"/>
            <w:rPrChange w:id="318" w:author="Gabrielle Van Eykern" w:date="2020-12-08T15:54:00Z">
              <w:rPr>
                <w:rFonts w:ascii="Mont Book" w:hAnsi="Mont Book"/>
                <w:sz w:val="22"/>
                <w:szCs w:val="22"/>
                <w:lang w:val="en-GB"/>
              </w:rPr>
            </w:rPrChange>
          </w:rPr>
          <w:delText xml:space="preserve"> </w:delText>
        </w:r>
      </w:del>
      <w:ins w:id="319" w:author="Gabrielle Van Eykern" w:date="2020-12-08T15:59:00Z">
        <w:r w:rsidR="004E3788">
          <w:rPr>
            <w:rFonts w:ascii="Mont Book" w:hAnsi="Mont Book"/>
            <w:sz w:val="22"/>
            <w:szCs w:val="22"/>
            <w:lang w:val="nl-NL"/>
          </w:rPr>
          <w:t>h</w:t>
        </w:r>
      </w:ins>
      <w:ins w:id="320" w:author="Gabrielle Van Eykern" w:date="2020-12-08T15:23:00Z">
        <w:r w:rsidR="00251C64" w:rsidRPr="004E3788">
          <w:rPr>
            <w:rFonts w:ascii="Mont Book" w:hAnsi="Mont Book"/>
            <w:sz w:val="22"/>
            <w:szCs w:val="22"/>
            <w:lang w:val="nl-NL"/>
            <w:rPrChange w:id="321" w:author="Gabrielle Van Eykern" w:date="2020-12-08T15:54:00Z">
              <w:rPr>
                <w:rFonts w:ascii="Mont Book" w:hAnsi="Mont Book"/>
                <w:sz w:val="22"/>
                <w:szCs w:val="22"/>
                <w:lang w:val="en-GB"/>
              </w:rPr>
            </w:rPrChange>
          </w:rPr>
          <w:t xml:space="preserve">et vochtgehalte op peil vanwege de grote hoeveelheid </w:t>
        </w:r>
        <w:proofErr w:type="spellStart"/>
        <w:r w:rsidR="00251C64" w:rsidRPr="004E3788">
          <w:rPr>
            <w:rFonts w:ascii="Mont Book" w:hAnsi="Mont Book"/>
            <w:sz w:val="22"/>
            <w:szCs w:val="22"/>
            <w:lang w:val="nl-NL"/>
            <w:rPrChange w:id="322" w:author="Gabrielle Van Eykern" w:date="2020-12-08T15:54:00Z">
              <w:rPr>
                <w:rFonts w:ascii="Mont Book" w:hAnsi="Mont Book"/>
                <w:sz w:val="22"/>
                <w:szCs w:val="22"/>
                <w:lang w:val="en-GB"/>
              </w:rPr>
            </w:rPrChange>
          </w:rPr>
          <w:t>laag</w:t>
        </w:r>
      </w:ins>
      <w:ins w:id="323" w:author="Gabrielle Van Eykern" w:date="2020-12-08T16:00:00Z">
        <w:r w:rsidR="004E3788">
          <w:rPr>
            <w:rFonts w:ascii="Mont Book" w:hAnsi="Mont Book"/>
            <w:sz w:val="22"/>
            <w:szCs w:val="22"/>
            <w:lang w:val="nl-NL"/>
          </w:rPr>
          <w:t>-</w:t>
        </w:r>
      </w:ins>
      <w:ins w:id="324" w:author="Gabrielle Van Eykern" w:date="2020-12-08T15:23:00Z">
        <w:r w:rsidR="00251C64" w:rsidRPr="004E3788">
          <w:rPr>
            <w:rFonts w:ascii="Mont Book" w:hAnsi="Mont Book"/>
            <w:sz w:val="22"/>
            <w:szCs w:val="22"/>
            <w:lang w:val="nl-NL"/>
            <w:rPrChange w:id="325" w:author="Gabrielle Van Eykern" w:date="2020-12-08T15:54:00Z">
              <w:rPr>
                <w:rFonts w:ascii="Mont Book" w:hAnsi="Mont Book"/>
                <w:sz w:val="22"/>
                <w:szCs w:val="22"/>
                <w:lang w:val="en-GB"/>
              </w:rPr>
            </w:rPrChange>
          </w:rPr>
          <w:t>moleculair</w:t>
        </w:r>
        <w:proofErr w:type="spellEnd"/>
        <w:r w:rsidR="00251C64" w:rsidRPr="004E3788">
          <w:rPr>
            <w:rFonts w:ascii="Mont Book" w:hAnsi="Mont Book"/>
            <w:sz w:val="22"/>
            <w:szCs w:val="22"/>
            <w:lang w:val="nl-NL"/>
            <w:rPrChange w:id="326" w:author="Gabrielle Van Eykern" w:date="2020-12-08T15:54:00Z">
              <w:rPr>
                <w:rFonts w:ascii="Mont Book" w:hAnsi="Mont Book"/>
                <w:sz w:val="22"/>
                <w:szCs w:val="22"/>
                <w:lang w:val="en-GB"/>
              </w:rPr>
            </w:rPrChange>
          </w:rPr>
          <w:t xml:space="preserve"> hyaluronzuur d</w:t>
        </w:r>
      </w:ins>
      <w:ins w:id="327" w:author="Gabrielle Van Eykern" w:date="2020-12-08T16:00:00Z">
        <w:r w:rsidR="004E3788">
          <w:rPr>
            <w:rFonts w:ascii="Mont Book" w:hAnsi="Mont Book"/>
            <w:sz w:val="22"/>
            <w:szCs w:val="22"/>
            <w:lang w:val="nl-NL"/>
          </w:rPr>
          <w:t>at</w:t>
        </w:r>
      </w:ins>
      <w:ins w:id="328" w:author="Gabrielle Van Eykern" w:date="2020-12-08T15:23:00Z">
        <w:r w:rsidR="00251C64" w:rsidRPr="004E3788">
          <w:rPr>
            <w:rFonts w:ascii="Mont Book" w:hAnsi="Mont Book"/>
            <w:sz w:val="22"/>
            <w:szCs w:val="22"/>
            <w:lang w:val="nl-NL"/>
            <w:rPrChange w:id="329" w:author="Gabrielle Van Eykern" w:date="2020-12-08T15:54:00Z">
              <w:rPr>
                <w:rFonts w:ascii="Mont Book" w:hAnsi="Mont Book"/>
                <w:sz w:val="22"/>
                <w:szCs w:val="22"/>
                <w:lang w:val="en-GB"/>
              </w:rPr>
            </w:rPrChange>
          </w:rPr>
          <w:t xml:space="preserve"> hierin zit.</w:t>
        </w:r>
      </w:ins>
      <w:del w:id="330" w:author="Gabrielle Van Eykern" w:date="2020-12-08T15:23:00Z">
        <w:r w:rsidR="00702B7A" w:rsidRPr="004E3788" w:rsidDel="00251C64">
          <w:rPr>
            <w:rFonts w:ascii="Mont Book" w:hAnsi="Mont Book"/>
            <w:sz w:val="22"/>
            <w:szCs w:val="22"/>
            <w:lang w:val="nl-NL"/>
            <w:rPrChange w:id="331" w:author="Gabrielle Van Eykern" w:date="2020-12-08T15:54:00Z">
              <w:rPr>
                <w:rFonts w:ascii="Mont Book" w:hAnsi="Mont Book"/>
                <w:sz w:val="22"/>
                <w:szCs w:val="22"/>
                <w:lang w:val="en-GB"/>
              </w:rPr>
            </w:rPrChange>
          </w:rPr>
          <w:delText>is perfect for maintaining ideal levels of hydration with low molecu</w:delText>
        </w:r>
      </w:del>
      <w:del w:id="332" w:author="Gabrielle Van Eykern" w:date="2020-12-08T15:24:00Z">
        <w:r w:rsidR="00702B7A" w:rsidRPr="004E3788" w:rsidDel="00251C64">
          <w:rPr>
            <w:rFonts w:ascii="Mont Book" w:hAnsi="Mont Book"/>
            <w:sz w:val="22"/>
            <w:szCs w:val="22"/>
            <w:lang w:val="nl-NL"/>
            <w:rPrChange w:id="333" w:author="Gabrielle Van Eykern" w:date="2020-12-08T15:54:00Z">
              <w:rPr>
                <w:rFonts w:ascii="Mont Book" w:hAnsi="Mont Book"/>
                <w:sz w:val="22"/>
                <w:szCs w:val="22"/>
                <w:lang w:val="en-GB"/>
              </w:rPr>
            </w:rPrChange>
          </w:rPr>
          <w:delText>lar weight hyaluronic acid (HA) as it’s hero ingredien</w:delText>
        </w:r>
        <w:r w:rsidR="005D6750" w:rsidRPr="004E3788" w:rsidDel="00251C64">
          <w:rPr>
            <w:rFonts w:ascii="Mont Book" w:hAnsi="Mont Book"/>
            <w:sz w:val="22"/>
            <w:szCs w:val="22"/>
            <w:lang w:val="nl-NL"/>
            <w:rPrChange w:id="334" w:author="Gabrielle Van Eykern" w:date="2020-12-08T15:54:00Z">
              <w:rPr>
                <w:rFonts w:ascii="Mont Book" w:hAnsi="Mont Book"/>
                <w:sz w:val="22"/>
                <w:szCs w:val="22"/>
                <w:lang w:val="en-GB"/>
              </w:rPr>
            </w:rPrChange>
          </w:rPr>
          <w:delText>t</w:delText>
        </w:r>
        <w:r w:rsidR="00702B7A" w:rsidRPr="004E3788" w:rsidDel="00251C64">
          <w:rPr>
            <w:rFonts w:ascii="Mont Book" w:hAnsi="Mont Book"/>
            <w:sz w:val="22"/>
            <w:szCs w:val="22"/>
            <w:lang w:val="nl-NL"/>
            <w:rPrChange w:id="335" w:author="Gabrielle Van Eykern" w:date="2020-12-08T15:54:00Z">
              <w:rPr>
                <w:rFonts w:ascii="Mont Book" w:hAnsi="Mont Book"/>
                <w:sz w:val="22"/>
                <w:szCs w:val="22"/>
                <w:lang w:val="en-GB"/>
              </w:rPr>
            </w:rPrChange>
          </w:rPr>
          <w:delText>.</w:delText>
        </w:r>
      </w:del>
      <w:r w:rsidR="00702B7A" w:rsidRPr="004E3788">
        <w:rPr>
          <w:rFonts w:ascii="Mont Book" w:hAnsi="Mont Book"/>
          <w:sz w:val="22"/>
          <w:szCs w:val="22"/>
          <w:lang w:val="nl-NL"/>
          <w:rPrChange w:id="336" w:author="Gabrielle Van Eykern" w:date="2020-12-08T15:54:00Z">
            <w:rPr>
              <w:rFonts w:ascii="Mont Book" w:hAnsi="Mont Book"/>
              <w:sz w:val="22"/>
              <w:szCs w:val="22"/>
              <w:lang w:val="en-GB"/>
            </w:rPr>
          </w:rPrChange>
        </w:rPr>
        <w:t xml:space="preserve"> </w:t>
      </w:r>
      <w:ins w:id="337" w:author="Gabrielle Van Eykern" w:date="2020-12-08T15:32:00Z">
        <w:r w:rsidR="00251C64" w:rsidRPr="004E3788">
          <w:rPr>
            <w:rFonts w:ascii="Mont Book" w:hAnsi="Mont Book"/>
            <w:sz w:val="22"/>
            <w:szCs w:val="22"/>
            <w:lang w:val="nl-NL"/>
            <w:rPrChange w:id="338" w:author="Gabrielle Van Eykern" w:date="2020-12-08T15:54:00Z">
              <w:rPr>
                <w:rFonts w:ascii="Mont Book" w:hAnsi="Mont Book"/>
                <w:sz w:val="22"/>
                <w:szCs w:val="22"/>
                <w:lang w:val="en-GB"/>
              </w:rPr>
            </w:rPrChange>
          </w:rPr>
          <w:t xml:space="preserve">Deze versie van hyaluronzuur is ook specifiek </w:t>
        </w:r>
      </w:ins>
      <w:ins w:id="339" w:author="Gabrielle Van Eykern" w:date="2020-12-08T15:33:00Z">
        <w:r w:rsidR="00C4659E" w:rsidRPr="004E3788">
          <w:rPr>
            <w:rFonts w:ascii="Mont Book" w:hAnsi="Mont Book"/>
            <w:sz w:val="22"/>
            <w:szCs w:val="22"/>
            <w:lang w:val="nl-NL"/>
            <w:rPrChange w:id="340" w:author="Gabrielle Van Eykern" w:date="2020-12-08T15:54:00Z">
              <w:rPr>
                <w:rFonts w:ascii="Mont Book" w:hAnsi="Mont Book"/>
                <w:sz w:val="22"/>
                <w:szCs w:val="22"/>
                <w:lang w:val="en-GB"/>
              </w:rPr>
            </w:rPrChange>
          </w:rPr>
          <w:t xml:space="preserve">effectief bij </w:t>
        </w:r>
      </w:ins>
      <w:ins w:id="341" w:author="Gabrielle Van Eykern" w:date="2020-12-08T15:34:00Z">
        <w:r w:rsidR="00C4659E" w:rsidRPr="004E3788">
          <w:rPr>
            <w:rFonts w:ascii="Mont Book" w:hAnsi="Mont Book"/>
            <w:sz w:val="22"/>
            <w:szCs w:val="22"/>
            <w:lang w:val="nl-NL"/>
            <w:rPrChange w:id="342" w:author="Gabrielle Van Eykern" w:date="2020-12-08T15:54:00Z">
              <w:rPr>
                <w:rFonts w:ascii="Mont Book" w:hAnsi="Mont Book"/>
                <w:sz w:val="22"/>
                <w:szCs w:val="22"/>
                <w:lang w:val="en-GB"/>
              </w:rPr>
            </w:rPrChange>
          </w:rPr>
          <w:t xml:space="preserve">het onder controle houden van ontstekingsreacties wat de belangrijkste oorzaak is van </w:t>
        </w:r>
        <w:proofErr w:type="spellStart"/>
        <w:r w:rsidR="00C4659E" w:rsidRPr="004E3788">
          <w:rPr>
            <w:rFonts w:ascii="Mont Book" w:hAnsi="Mont Book"/>
            <w:sz w:val="22"/>
            <w:szCs w:val="22"/>
            <w:lang w:val="nl-NL"/>
            <w:rPrChange w:id="343" w:author="Gabrielle Van Eykern" w:date="2020-12-08T15:54:00Z">
              <w:rPr>
                <w:rFonts w:ascii="Mont Book" w:hAnsi="Mont Book"/>
                <w:sz w:val="22"/>
                <w:szCs w:val="22"/>
                <w:lang w:val="en-GB"/>
              </w:rPr>
            </w:rPrChange>
          </w:rPr>
          <w:t>celbeschadiging</w:t>
        </w:r>
        <w:proofErr w:type="spellEnd"/>
        <w:r w:rsidR="00C4659E" w:rsidRPr="004E3788">
          <w:rPr>
            <w:rFonts w:ascii="Mont Book" w:hAnsi="Mont Book"/>
            <w:sz w:val="22"/>
            <w:szCs w:val="22"/>
            <w:lang w:val="nl-NL"/>
            <w:rPrChange w:id="344" w:author="Gabrielle Van Eykern" w:date="2020-12-08T15:54:00Z">
              <w:rPr>
                <w:rFonts w:ascii="Mont Book" w:hAnsi="Mont Book"/>
                <w:sz w:val="22"/>
                <w:szCs w:val="22"/>
                <w:lang w:val="en-GB"/>
              </w:rPr>
            </w:rPrChange>
          </w:rPr>
          <w:t xml:space="preserve"> en veroudering.</w:t>
        </w:r>
      </w:ins>
      <w:del w:id="345" w:author="Gabrielle Van Eykern" w:date="2020-12-08T15:34:00Z">
        <w:r w:rsidR="00702B7A" w:rsidRPr="004E3788" w:rsidDel="00C4659E">
          <w:rPr>
            <w:rFonts w:ascii="Mont Book" w:hAnsi="Mont Book"/>
            <w:sz w:val="22"/>
            <w:szCs w:val="22"/>
            <w:lang w:val="nl-NL"/>
            <w:rPrChange w:id="346" w:author="Gabrielle Van Eykern" w:date="2020-12-08T15:54:00Z">
              <w:rPr>
                <w:rFonts w:ascii="Mont Book" w:hAnsi="Mont Book"/>
                <w:sz w:val="22"/>
                <w:szCs w:val="22"/>
                <w:lang w:val="en-GB"/>
              </w:rPr>
            </w:rPrChange>
          </w:rPr>
          <w:delText>This version of HA is also particularly effective at managing inflammation which is the l</w:delText>
        </w:r>
      </w:del>
      <w:del w:id="347" w:author="Gabrielle Van Eykern" w:date="2020-12-08T15:35:00Z">
        <w:r w:rsidR="00702B7A" w:rsidRPr="004E3788" w:rsidDel="00C4659E">
          <w:rPr>
            <w:rFonts w:ascii="Mont Book" w:hAnsi="Mont Book"/>
            <w:sz w:val="22"/>
            <w:szCs w:val="22"/>
            <w:lang w:val="nl-NL"/>
            <w:rPrChange w:id="348" w:author="Gabrielle Van Eykern" w:date="2020-12-08T15:54:00Z">
              <w:rPr>
                <w:rFonts w:ascii="Mont Book" w:hAnsi="Mont Book"/>
                <w:sz w:val="22"/>
                <w:szCs w:val="22"/>
                <w:lang w:val="en-GB"/>
              </w:rPr>
            </w:rPrChange>
          </w:rPr>
          <w:delText>eading cause of cell damage and ageing.</w:delText>
        </w:r>
      </w:del>
      <w:ins w:id="349" w:author="Gabrielle Van Eykern" w:date="2020-12-08T15:35:00Z">
        <w:r w:rsidR="00C4659E" w:rsidRPr="004E3788">
          <w:rPr>
            <w:rFonts w:ascii="Mont Book" w:hAnsi="Mont Book"/>
            <w:sz w:val="22"/>
            <w:szCs w:val="22"/>
            <w:lang w:val="nl-NL"/>
            <w:rPrChange w:id="350" w:author="Gabrielle Van Eykern" w:date="2020-12-08T15:54:00Z">
              <w:rPr>
                <w:rFonts w:ascii="Mont Book" w:hAnsi="Mont Book"/>
                <w:sz w:val="22"/>
                <w:szCs w:val="22"/>
                <w:lang w:val="en-GB"/>
              </w:rPr>
            </w:rPrChange>
          </w:rPr>
          <w:t xml:space="preserve"> Met toegevoegde pre- en probiotica voor een </w:t>
        </w:r>
      </w:ins>
      <w:ins w:id="351" w:author="Gabrielle Van Eykern" w:date="2020-12-08T15:39:00Z">
        <w:r w:rsidR="00C4659E" w:rsidRPr="004E3788">
          <w:rPr>
            <w:rFonts w:ascii="Mont Book" w:hAnsi="Mont Book"/>
            <w:sz w:val="22"/>
            <w:szCs w:val="22"/>
            <w:lang w:val="nl-NL"/>
            <w:rPrChange w:id="352" w:author="Gabrielle Van Eykern" w:date="2020-12-08T15:54:00Z">
              <w:rPr>
                <w:rFonts w:ascii="Mont Book" w:hAnsi="Mont Book"/>
                <w:sz w:val="22"/>
                <w:szCs w:val="22"/>
                <w:lang w:val="en-GB"/>
              </w:rPr>
            </w:rPrChange>
          </w:rPr>
          <w:t xml:space="preserve">sterker microbioom </w:t>
        </w:r>
      </w:ins>
      <w:ins w:id="353" w:author="Gabrielle Van Eykern" w:date="2020-12-08T16:01:00Z">
        <w:r w:rsidR="004E3788">
          <w:rPr>
            <w:rFonts w:ascii="Mont Book" w:hAnsi="Mont Book"/>
            <w:sz w:val="22"/>
            <w:szCs w:val="22"/>
            <w:lang w:val="nl-NL"/>
          </w:rPr>
          <w:t xml:space="preserve">wat zorgt voor </w:t>
        </w:r>
      </w:ins>
      <w:ins w:id="354" w:author="Gabrielle Van Eykern" w:date="2020-12-08T15:39:00Z">
        <w:r w:rsidR="00C4659E" w:rsidRPr="004E3788">
          <w:rPr>
            <w:rFonts w:ascii="Mont Book" w:hAnsi="Mont Book"/>
            <w:sz w:val="22"/>
            <w:szCs w:val="22"/>
            <w:lang w:val="nl-NL"/>
            <w:rPrChange w:id="355" w:author="Gabrielle Van Eykern" w:date="2020-12-08T15:54:00Z">
              <w:rPr>
                <w:rFonts w:ascii="Mont Book" w:hAnsi="Mont Book"/>
                <w:sz w:val="22"/>
                <w:szCs w:val="22"/>
                <w:lang w:val="en-GB"/>
              </w:rPr>
            </w:rPrChange>
          </w:rPr>
          <w:t>een verbeterde barrièrefunctie e</w:t>
        </w:r>
      </w:ins>
      <w:ins w:id="356" w:author="Gabrielle Van Eykern" w:date="2020-12-08T15:40:00Z">
        <w:r w:rsidR="00C4659E" w:rsidRPr="004E3788">
          <w:rPr>
            <w:rFonts w:ascii="Mont Book" w:hAnsi="Mont Book"/>
            <w:sz w:val="22"/>
            <w:szCs w:val="22"/>
            <w:lang w:val="nl-NL"/>
            <w:rPrChange w:id="357" w:author="Gabrielle Van Eykern" w:date="2020-12-08T15:54:00Z">
              <w:rPr>
                <w:rFonts w:ascii="Mont Book" w:hAnsi="Mont Book"/>
                <w:sz w:val="22"/>
                <w:szCs w:val="22"/>
                <w:lang w:val="en-GB"/>
              </w:rPr>
            </w:rPrChange>
          </w:rPr>
          <w:t>n vochtgehalte</w:t>
        </w:r>
      </w:ins>
      <w:ins w:id="358" w:author="Gabrielle Van Eykern" w:date="2020-12-08T16:01:00Z">
        <w:r w:rsidR="004E3788">
          <w:rPr>
            <w:rFonts w:ascii="Mont Book" w:hAnsi="Mont Book"/>
            <w:sz w:val="22"/>
            <w:szCs w:val="22"/>
            <w:lang w:val="nl-NL"/>
          </w:rPr>
          <w:t xml:space="preserve"> resulteert dit in</w:t>
        </w:r>
      </w:ins>
      <w:ins w:id="359" w:author="Gabrielle Van Eykern" w:date="2020-12-08T15:40:00Z">
        <w:r w:rsidR="00C4659E" w:rsidRPr="004E3788">
          <w:rPr>
            <w:rFonts w:ascii="Mont Book" w:hAnsi="Mont Book"/>
            <w:sz w:val="22"/>
            <w:szCs w:val="22"/>
            <w:lang w:val="nl-NL"/>
            <w:rPrChange w:id="360" w:author="Gabrielle Van Eykern" w:date="2020-12-08T15:54:00Z">
              <w:rPr>
                <w:rFonts w:ascii="Mont Book" w:hAnsi="Mont Book"/>
                <w:sz w:val="22"/>
                <w:szCs w:val="22"/>
                <w:lang w:val="en-GB"/>
              </w:rPr>
            </w:rPrChange>
          </w:rPr>
          <w:t xml:space="preserve"> een stevigere en vollere huid</w:t>
        </w:r>
      </w:ins>
      <w:ins w:id="361" w:author="Gabrielle Van Eykern" w:date="2020-12-08T15:41:00Z">
        <w:r w:rsidR="00C4659E" w:rsidRPr="004E3788">
          <w:rPr>
            <w:rFonts w:ascii="Mont Book" w:hAnsi="Mont Book"/>
            <w:sz w:val="22"/>
            <w:szCs w:val="22"/>
            <w:lang w:val="nl-NL"/>
            <w:rPrChange w:id="362" w:author="Gabrielle Van Eykern" w:date="2020-12-08T15:54:00Z">
              <w:rPr>
                <w:rFonts w:ascii="Mont Book" w:hAnsi="Mont Book"/>
                <w:sz w:val="22"/>
                <w:szCs w:val="22"/>
                <w:lang w:val="en-GB"/>
              </w:rPr>
            </w:rPrChange>
          </w:rPr>
          <w:t>.</w:t>
        </w:r>
      </w:ins>
      <w:del w:id="363" w:author="Gabrielle Van Eykern" w:date="2020-12-08T15:41:00Z">
        <w:r w:rsidR="00702B7A" w:rsidRPr="004E3788" w:rsidDel="00C4659E">
          <w:rPr>
            <w:rFonts w:ascii="Mont Book" w:hAnsi="Mont Book"/>
            <w:sz w:val="22"/>
            <w:szCs w:val="22"/>
            <w:lang w:val="nl-NL"/>
            <w:rPrChange w:id="364" w:author="Gabrielle Van Eykern" w:date="2020-12-08T15:54:00Z">
              <w:rPr>
                <w:rFonts w:ascii="Mont Book" w:hAnsi="Mont Book"/>
                <w:sz w:val="22"/>
                <w:szCs w:val="22"/>
                <w:lang w:val="en-GB"/>
              </w:rPr>
            </w:rPrChange>
          </w:rPr>
          <w:delText xml:space="preserve"> </w:delText>
        </w:r>
        <w:r w:rsidR="005D6750" w:rsidRPr="004E3788" w:rsidDel="00C4659E">
          <w:rPr>
            <w:rFonts w:ascii="Mont Book" w:hAnsi="Mont Book"/>
            <w:sz w:val="22"/>
            <w:szCs w:val="22"/>
            <w:lang w:val="nl-NL"/>
            <w:rPrChange w:id="365" w:author="Gabrielle Van Eykern" w:date="2020-12-08T15:54:00Z">
              <w:rPr>
                <w:rFonts w:ascii="Mont Book" w:hAnsi="Mont Book"/>
                <w:sz w:val="22"/>
                <w:szCs w:val="22"/>
                <w:lang w:val="en-GB"/>
              </w:rPr>
            </w:rPrChange>
          </w:rPr>
          <w:delText>With a blend of pro and prebiotics, your skin’s microbiome is strengthened to improve barrier function and retail moisture for a firmer, plumper skin.</w:delText>
        </w:r>
      </w:del>
    </w:p>
    <w:p w14:paraId="2C22F42A" w14:textId="4A61263D" w:rsidR="00702B7A" w:rsidRPr="004E3788" w:rsidRDefault="00C4659E" w:rsidP="00D70FDA">
      <w:pPr>
        <w:pStyle w:val="Lijstalinea"/>
        <w:numPr>
          <w:ilvl w:val="0"/>
          <w:numId w:val="1"/>
        </w:numPr>
        <w:rPr>
          <w:rFonts w:ascii="Mont Book" w:hAnsi="Mont Book"/>
          <w:sz w:val="22"/>
          <w:szCs w:val="22"/>
          <w:lang w:val="nl-NL"/>
          <w:rPrChange w:id="366" w:author="Gabrielle Van Eykern" w:date="2020-12-08T15:54:00Z">
            <w:rPr>
              <w:rFonts w:ascii="Mont Book" w:hAnsi="Mont Book"/>
              <w:sz w:val="22"/>
              <w:szCs w:val="22"/>
              <w:lang w:val="en-GB"/>
            </w:rPr>
          </w:rPrChange>
        </w:rPr>
      </w:pPr>
      <w:ins w:id="367" w:author="Gabrielle Van Eykern" w:date="2020-12-08T15:41:00Z">
        <w:r w:rsidRPr="004E3788">
          <w:rPr>
            <w:rFonts w:ascii="Mont Book" w:hAnsi="Mont Book"/>
            <w:sz w:val="22"/>
            <w:szCs w:val="22"/>
            <w:lang w:val="nl-NL"/>
            <w:rPrChange w:id="368" w:author="Gabrielle Van Eykern" w:date="2020-12-08T15:54:00Z">
              <w:rPr>
                <w:rFonts w:ascii="Mont Book" w:hAnsi="Mont Book"/>
                <w:sz w:val="22"/>
                <w:szCs w:val="22"/>
                <w:lang w:val="en-GB"/>
              </w:rPr>
            </w:rPrChange>
          </w:rPr>
          <w:t>En</w:t>
        </w:r>
      </w:ins>
      <w:del w:id="369" w:author="Gabrielle Van Eykern" w:date="2020-12-08T15:41:00Z">
        <w:r w:rsidR="006B51F6" w:rsidRPr="004E3788" w:rsidDel="00C4659E">
          <w:rPr>
            <w:rFonts w:ascii="Mont Book" w:hAnsi="Mont Book"/>
            <w:sz w:val="22"/>
            <w:szCs w:val="22"/>
            <w:lang w:val="nl-NL"/>
            <w:rPrChange w:id="370" w:author="Gabrielle Van Eykern" w:date="2020-12-08T15:54:00Z">
              <w:rPr>
                <w:rFonts w:ascii="Mont Book" w:hAnsi="Mont Book"/>
                <w:sz w:val="22"/>
                <w:szCs w:val="22"/>
                <w:lang w:val="en-GB"/>
              </w:rPr>
            </w:rPrChange>
          </w:rPr>
          <w:delText>And</w:delText>
        </w:r>
      </w:del>
      <w:r w:rsidR="006B51F6" w:rsidRPr="004E3788">
        <w:rPr>
          <w:rFonts w:ascii="Mont Book" w:hAnsi="Mont Book"/>
          <w:sz w:val="22"/>
          <w:szCs w:val="22"/>
          <w:lang w:val="nl-NL"/>
          <w:rPrChange w:id="371" w:author="Gabrielle Van Eykern" w:date="2020-12-08T15:54:00Z">
            <w:rPr>
              <w:rFonts w:ascii="Mont Book" w:hAnsi="Mont Book"/>
              <w:sz w:val="22"/>
              <w:szCs w:val="22"/>
              <w:lang w:val="en-GB"/>
            </w:rPr>
          </w:rPrChange>
        </w:rPr>
        <w:t xml:space="preserve"> last but </w:t>
      </w:r>
      <w:proofErr w:type="spellStart"/>
      <w:r w:rsidR="006B51F6" w:rsidRPr="004E3788">
        <w:rPr>
          <w:rFonts w:ascii="Mont Book" w:hAnsi="Mont Book"/>
          <w:sz w:val="22"/>
          <w:szCs w:val="22"/>
          <w:lang w:val="nl-NL"/>
          <w:rPrChange w:id="372" w:author="Gabrielle Van Eykern" w:date="2020-12-08T15:54:00Z">
            <w:rPr>
              <w:rFonts w:ascii="Mont Book" w:hAnsi="Mont Book"/>
              <w:sz w:val="22"/>
              <w:szCs w:val="22"/>
              <w:lang w:val="en-GB"/>
            </w:rPr>
          </w:rPrChange>
        </w:rPr>
        <w:t>certainly</w:t>
      </w:r>
      <w:proofErr w:type="spellEnd"/>
      <w:r w:rsidR="006B51F6" w:rsidRPr="004E3788">
        <w:rPr>
          <w:rFonts w:ascii="Mont Book" w:hAnsi="Mont Book"/>
          <w:sz w:val="22"/>
          <w:szCs w:val="22"/>
          <w:lang w:val="nl-NL"/>
          <w:rPrChange w:id="373" w:author="Gabrielle Van Eykern" w:date="2020-12-08T15:54:00Z">
            <w:rPr>
              <w:rFonts w:ascii="Mont Book" w:hAnsi="Mont Book"/>
              <w:sz w:val="22"/>
              <w:szCs w:val="22"/>
              <w:lang w:val="en-GB"/>
            </w:rPr>
          </w:rPrChange>
        </w:rPr>
        <w:t xml:space="preserve"> </w:t>
      </w:r>
      <w:proofErr w:type="spellStart"/>
      <w:r w:rsidR="006B51F6" w:rsidRPr="004E3788">
        <w:rPr>
          <w:rFonts w:ascii="Mont Book" w:hAnsi="Mont Book"/>
          <w:sz w:val="22"/>
          <w:szCs w:val="22"/>
          <w:lang w:val="nl-NL"/>
          <w:rPrChange w:id="374" w:author="Gabrielle Van Eykern" w:date="2020-12-08T15:54:00Z">
            <w:rPr>
              <w:rFonts w:ascii="Mont Book" w:hAnsi="Mont Book"/>
              <w:sz w:val="22"/>
              <w:szCs w:val="22"/>
              <w:lang w:val="en-GB"/>
            </w:rPr>
          </w:rPrChange>
        </w:rPr>
        <w:t>not</w:t>
      </w:r>
      <w:proofErr w:type="spellEnd"/>
      <w:r w:rsidR="006B51F6" w:rsidRPr="004E3788">
        <w:rPr>
          <w:rFonts w:ascii="Mont Book" w:hAnsi="Mont Book"/>
          <w:sz w:val="22"/>
          <w:szCs w:val="22"/>
          <w:lang w:val="nl-NL"/>
          <w:rPrChange w:id="375" w:author="Gabrielle Van Eykern" w:date="2020-12-08T15:54:00Z">
            <w:rPr>
              <w:rFonts w:ascii="Mont Book" w:hAnsi="Mont Book"/>
              <w:sz w:val="22"/>
              <w:szCs w:val="22"/>
              <w:lang w:val="en-GB"/>
            </w:rPr>
          </w:rPrChange>
        </w:rPr>
        <w:t xml:space="preserve"> </w:t>
      </w:r>
      <w:proofErr w:type="spellStart"/>
      <w:r w:rsidR="006B51F6" w:rsidRPr="004E3788">
        <w:rPr>
          <w:rFonts w:ascii="Mont Book" w:hAnsi="Mont Book"/>
          <w:sz w:val="22"/>
          <w:szCs w:val="22"/>
          <w:lang w:val="nl-NL"/>
          <w:rPrChange w:id="376" w:author="Gabrielle Van Eykern" w:date="2020-12-08T15:54:00Z">
            <w:rPr>
              <w:rFonts w:ascii="Mont Book" w:hAnsi="Mont Book"/>
              <w:sz w:val="22"/>
              <w:szCs w:val="22"/>
              <w:lang w:val="en-GB"/>
            </w:rPr>
          </w:rPrChange>
        </w:rPr>
        <w:t>least</w:t>
      </w:r>
      <w:proofErr w:type="spellEnd"/>
      <w:r w:rsidR="006B51F6" w:rsidRPr="004E3788">
        <w:rPr>
          <w:rFonts w:ascii="Mont Book" w:hAnsi="Mont Book"/>
          <w:sz w:val="22"/>
          <w:szCs w:val="22"/>
          <w:lang w:val="nl-NL"/>
          <w:rPrChange w:id="377" w:author="Gabrielle Van Eykern" w:date="2020-12-08T15:54:00Z">
            <w:rPr>
              <w:rFonts w:ascii="Mont Book" w:hAnsi="Mont Book"/>
              <w:sz w:val="22"/>
              <w:szCs w:val="22"/>
              <w:lang w:val="en-GB"/>
            </w:rPr>
          </w:rPrChange>
        </w:rPr>
        <w:t xml:space="preserve">, </w:t>
      </w:r>
      <w:proofErr w:type="spellStart"/>
      <w:r w:rsidR="006B51F6" w:rsidRPr="004E3788">
        <w:rPr>
          <w:rFonts w:ascii="Mont Book" w:hAnsi="Mont Book"/>
          <w:sz w:val="22"/>
          <w:szCs w:val="22"/>
          <w:lang w:val="nl-NL"/>
          <w:rPrChange w:id="378" w:author="Gabrielle Van Eykern" w:date="2020-12-08T15:54:00Z">
            <w:rPr>
              <w:rFonts w:ascii="Mont Book" w:hAnsi="Mont Book"/>
              <w:sz w:val="22"/>
              <w:szCs w:val="22"/>
              <w:lang w:val="en-GB"/>
            </w:rPr>
          </w:rPrChange>
        </w:rPr>
        <w:t>Esse’s</w:t>
      </w:r>
      <w:proofErr w:type="spellEnd"/>
      <w:r w:rsidR="006B51F6" w:rsidRPr="004E3788">
        <w:rPr>
          <w:rFonts w:ascii="Mont Book" w:hAnsi="Mont Book"/>
          <w:sz w:val="22"/>
          <w:szCs w:val="22"/>
          <w:lang w:val="nl-NL"/>
          <w:rPrChange w:id="379" w:author="Gabrielle Van Eykern" w:date="2020-12-08T15:54:00Z">
            <w:rPr>
              <w:rFonts w:ascii="Mont Book" w:hAnsi="Mont Book"/>
              <w:sz w:val="22"/>
              <w:szCs w:val="22"/>
              <w:lang w:val="en-GB"/>
            </w:rPr>
          </w:rPrChange>
        </w:rPr>
        <w:t xml:space="preserve"> </w:t>
      </w:r>
      <w:ins w:id="380" w:author="Gabrielle Van Eykern" w:date="2020-12-08T15:41:00Z">
        <w:r w:rsidRPr="004E3788">
          <w:rPr>
            <w:rFonts w:ascii="Mont Book" w:hAnsi="Mont Book"/>
            <w:sz w:val="22"/>
            <w:szCs w:val="22"/>
            <w:lang w:val="nl-NL"/>
            <w:rPrChange w:id="381" w:author="Gabrielle Van Eykern" w:date="2020-12-08T15:54:00Z">
              <w:rPr>
                <w:rFonts w:ascii="Mont Book" w:hAnsi="Mont Book"/>
                <w:sz w:val="22"/>
                <w:szCs w:val="22"/>
                <w:lang w:val="en-GB"/>
              </w:rPr>
            </w:rPrChange>
          </w:rPr>
          <w:t>meest bekroonde</w:t>
        </w:r>
      </w:ins>
      <w:ins w:id="382" w:author="Gabrielle Van Eykern" w:date="2020-12-08T15:42:00Z">
        <w:r w:rsidRPr="004E3788">
          <w:rPr>
            <w:rFonts w:ascii="Mont Book" w:hAnsi="Mont Book"/>
            <w:sz w:val="22"/>
            <w:szCs w:val="22"/>
            <w:lang w:val="nl-NL"/>
            <w:rPrChange w:id="383" w:author="Gabrielle Van Eykern" w:date="2020-12-08T15:54:00Z">
              <w:rPr>
                <w:rFonts w:ascii="Mont Book" w:hAnsi="Mont Book"/>
                <w:sz w:val="22"/>
                <w:szCs w:val="22"/>
                <w:lang w:val="en-GB"/>
              </w:rPr>
            </w:rPrChange>
          </w:rPr>
          <w:t xml:space="preserve"> product het </w:t>
        </w:r>
      </w:ins>
      <w:del w:id="384" w:author="Gabrielle Van Eykern" w:date="2020-12-08T15:42:00Z">
        <w:r w:rsidR="006B51F6" w:rsidRPr="004E3788" w:rsidDel="00C4659E">
          <w:rPr>
            <w:rFonts w:ascii="Mont Book" w:hAnsi="Mont Book"/>
            <w:sz w:val="22"/>
            <w:szCs w:val="22"/>
            <w:lang w:val="nl-NL"/>
            <w:rPrChange w:id="385" w:author="Gabrielle Van Eykern" w:date="2020-12-08T15:54:00Z">
              <w:rPr>
                <w:rFonts w:ascii="Mont Book" w:hAnsi="Mont Book"/>
                <w:sz w:val="22"/>
                <w:szCs w:val="22"/>
                <w:lang w:val="en-GB"/>
              </w:rPr>
            </w:rPrChange>
          </w:rPr>
          <w:delText xml:space="preserve">most awarded product, the </w:delText>
        </w:r>
      </w:del>
      <w:r w:rsidR="006B51F6" w:rsidRPr="004E3788">
        <w:rPr>
          <w:rFonts w:ascii="Mont Book" w:hAnsi="Mont Book"/>
          <w:sz w:val="22"/>
          <w:szCs w:val="22"/>
          <w:lang w:val="nl-NL"/>
          <w:rPrChange w:id="386" w:author="Gabrielle Van Eykern" w:date="2020-12-08T15:54:00Z">
            <w:rPr>
              <w:rFonts w:ascii="Mont Book" w:hAnsi="Mont Book"/>
              <w:sz w:val="22"/>
              <w:szCs w:val="22"/>
              <w:lang w:val="en-GB"/>
            </w:rPr>
          </w:rPrChange>
        </w:rPr>
        <w:t xml:space="preserve">Probiotic Serum. </w:t>
      </w:r>
      <w:ins w:id="387" w:author="Gabrielle Van Eykern" w:date="2020-12-08T15:42:00Z">
        <w:r w:rsidRPr="004E3788">
          <w:rPr>
            <w:rFonts w:ascii="Mont Book" w:hAnsi="Mont Book"/>
            <w:sz w:val="22"/>
            <w:szCs w:val="22"/>
            <w:lang w:val="nl-NL"/>
            <w:rPrChange w:id="388" w:author="Gabrielle Van Eykern" w:date="2020-12-08T15:54:00Z">
              <w:rPr>
                <w:rFonts w:ascii="Mont Book" w:hAnsi="Mont Book"/>
                <w:sz w:val="22"/>
                <w:szCs w:val="22"/>
                <w:lang w:val="en-GB"/>
              </w:rPr>
            </w:rPrChange>
          </w:rPr>
          <w:t>Dit product is exclusief ontwikkeld om hoge levels levende probiotica direct op de huid te brengen.</w:t>
        </w:r>
        <w:r w:rsidR="00EF2D55" w:rsidRPr="004E3788">
          <w:rPr>
            <w:rFonts w:ascii="Mont Book" w:hAnsi="Mont Book"/>
            <w:sz w:val="22"/>
            <w:szCs w:val="22"/>
            <w:lang w:val="nl-NL"/>
            <w:rPrChange w:id="389" w:author="Gabrielle Van Eykern" w:date="2020-12-08T15:54:00Z">
              <w:rPr>
                <w:rFonts w:ascii="Mont Book" w:hAnsi="Mont Book"/>
                <w:sz w:val="22"/>
                <w:szCs w:val="22"/>
                <w:lang w:val="en-GB"/>
              </w:rPr>
            </w:rPrChange>
          </w:rPr>
          <w:t xml:space="preserve"> </w:t>
        </w:r>
      </w:ins>
      <w:ins w:id="390" w:author="Gabrielle Van Eykern" w:date="2020-12-08T15:43:00Z">
        <w:r w:rsidR="00EF2D55" w:rsidRPr="004E3788">
          <w:rPr>
            <w:rFonts w:ascii="Mont Book" w:hAnsi="Mont Book"/>
            <w:sz w:val="22"/>
            <w:szCs w:val="22"/>
            <w:lang w:val="nl-NL"/>
            <w:rPrChange w:id="391" w:author="Gabrielle Van Eykern" w:date="2020-12-08T15:54:00Z">
              <w:rPr>
                <w:rFonts w:ascii="Mont Book" w:hAnsi="Mont Book"/>
                <w:sz w:val="22"/>
                <w:szCs w:val="22"/>
                <w:lang w:val="en-GB"/>
              </w:rPr>
            </w:rPrChange>
          </w:rPr>
          <w:t>Maar liefst 3 stammen van belangrijke</w:t>
        </w:r>
      </w:ins>
      <w:del w:id="392" w:author="Gabrielle Van Eykern" w:date="2020-12-08T15:43:00Z">
        <w:r w:rsidR="006B51F6" w:rsidRPr="004E3788" w:rsidDel="00EF2D55">
          <w:rPr>
            <w:rFonts w:ascii="Mont Book" w:hAnsi="Mont Book"/>
            <w:sz w:val="22"/>
            <w:szCs w:val="22"/>
            <w:lang w:val="nl-NL"/>
            <w:rPrChange w:id="393" w:author="Gabrielle Van Eykern" w:date="2020-12-08T15:54:00Z">
              <w:rPr>
                <w:rFonts w:ascii="Mont Book" w:hAnsi="Mont Book"/>
                <w:sz w:val="22"/>
                <w:szCs w:val="22"/>
                <w:lang w:val="en-GB"/>
              </w:rPr>
            </w:rPrChange>
          </w:rPr>
          <w:delText>This product is exclusively designed to deliver high levels of live probiotics directly to the skin</w:delText>
        </w:r>
      </w:del>
      <w:ins w:id="394" w:author="Gabrielle Van Eykern" w:date="2020-12-08T15:43:00Z">
        <w:r w:rsidR="00EF2D55" w:rsidRPr="004E3788">
          <w:rPr>
            <w:rFonts w:ascii="Mont Book" w:hAnsi="Mont Book"/>
            <w:sz w:val="22"/>
            <w:szCs w:val="22"/>
            <w:lang w:val="nl-NL"/>
            <w:rPrChange w:id="395" w:author="Gabrielle Van Eykern" w:date="2020-12-08T15:54:00Z">
              <w:rPr>
                <w:rFonts w:ascii="Mont Book" w:hAnsi="Mont Book"/>
                <w:sz w:val="22"/>
                <w:szCs w:val="22"/>
                <w:lang w:val="en-GB"/>
              </w:rPr>
            </w:rPrChange>
          </w:rPr>
          <w:t xml:space="preserve"> probiotica worden in een basis van olie</w:t>
        </w:r>
      </w:ins>
      <w:ins w:id="396" w:author="Gabrielle Van Eykern" w:date="2020-12-08T15:44:00Z">
        <w:r w:rsidR="00EF2D55" w:rsidRPr="004E3788">
          <w:rPr>
            <w:rFonts w:ascii="Mont Book" w:hAnsi="Mont Book"/>
            <w:sz w:val="22"/>
            <w:szCs w:val="22"/>
            <w:lang w:val="nl-NL"/>
            <w:rPrChange w:id="397" w:author="Gabrielle Van Eykern" w:date="2020-12-08T15:54:00Z">
              <w:rPr>
                <w:rFonts w:ascii="Mont Book" w:hAnsi="Mont Book"/>
                <w:sz w:val="22"/>
                <w:szCs w:val="22"/>
                <w:lang w:val="en-GB"/>
              </w:rPr>
            </w:rPrChange>
          </w:rPr>
          <w:t xml:space="preserve"> </w:t>
        </w:r>
      </w:ins>
      <w:ins w:id="398" w:author="Gabrielle Van Eykern" w:date="2020-12-08T15:43:00Z">
        <w:r w:rsidR="00EF2D55" w:rsidRPr="004E3788">
          <w:rPr>
            <w:rFonts w:ascii="Mont Book" w:hAnsi="Mont Book"/>
            <w:sz w:val="22"/>
            <w:szCs w:val="22"/>
            <w:lang w:val="nl-NL"/>
            <w:rPrChange w:id="399" w:author="Gabrielle Van Eykern" w:date="2020-12-08T15:54:00Z">
              <w:rPr>
                <w:rFonts w:ascii="Mont Book" w:hAnsi="Mont Book"/>
                <w:sz w:val="22"/>
                <w:szCs w:val="22"/>
                <w:lang w:val="en-GB"/>
              </w:rPr>
            </w:rPrChange>
          </w:rPr>
          <w:t>slapend</w:t>
        </w:r>
      </w:ins>
      <w:ins w:id="400" w:author="Gabrielle Van Eykern" w:date="2020-12-08T15:44:00Z">
        <w:r w:rsidR="00EF2D55" w:rsidRPr="004E3788">
          <w:rPr>
            <w:rFonts w:ascii="Mont Book" w:hAnsi="Mont Book"/>
            <w:sz w:val="22"/>
            <w:szCs w:val="22"/>
            <w:lang w:val="nl-NL"/>
            <w:rPrChange w:id="401" w:author="Gabrielle Van Eykern" w:date="2020-12-08T15:54:00Z">
              <w:rPr>
                <w:rFonts w:ascii="Mont Book" w:hAnsi="Mont Book"/>
                <w:sz w:val="22"/>
                <w:szCs w:val="22"/>
                <w:lang w:val="en-GB"/>
              </w:rPr>
            </w:rPrChange>
          </w:rPr>
          <w:t xml:space="preserve"> gehouden totdat ze in aanraking komen met het vocht op de </w:t>
        </w:r>
      </w:ins>
      <w:ins w:id="402" w:author="Gabrielle Van Eykern" w:date="2020-12-08T15:45:00Z">
        <w:r w:rsidR="00EF2D55" w:rsidRPr="004E3788">
          <w:rPr>
            <w:rFonts w:ascii="Mont Book" w:hAnsi="Mont Book"/>
            <w:sz w:val="22"/>
            <w:szCs w:val="22"/>
            <w:lang w:val="nl-NL"/>
            <w:rPrChange w:id="403" w:author="Gabrielle Van Eykern" w:date="2020-12-08T15:54:00Z">
              <w:rPr>
                <w:rFonts w:ascii="Mont Book" w:hAnsi="Mont Book"/>
                <w:sz w:val="22"/>
                <w:szCs w:val="22"/>
                <w:lang w:val="en-GB"/>
              </w:rPr>
            </w:rPrChange>
          </w:rPr>
          <w:t>huid en</w:t>
        </w:r>
      </w:ins>
      <w:ins w:id="404" w:author="Gabrielle Van Eykern" w:date="2020-12-08T15:44:00Z">
        <w:r w:rsidR="00EF2D55" w:rsidRPr="004E3788">
          <w:rPr>
            <w:rFonts w:ascii="Mont Book" w:hAnsi="Mont Book"/>
            <w:sz w:val="22"/>
            <w:szCs w:val="22"/>
            <w:lang w:val="nl-NL"/>
            <w:rPrChange w:id="405" w:author="Gabrielle Van Eykern" w:date="2020-12-08T15:54:00Z">
              <w:rPr>
                <w:rFonts w:ascii="Mont Book" w:hAnsi="Mont Book"/>
                <w:sz w:val="22"/>
                <w:szCs w:val="22"/>
                <w:lang w:val="en-GB"/>
              </w:rPr>
            </w:rPrChange>
          </w:rPr>
          <w:t xml:space="preserve"> zo worden geactiveerd.</w:t>
        </w:r>
      </w:ins>
      <w:del w:id="406" w:author="Gabrielle Van Eykern" w:date="2020-12-08T15:44:00Z">
        <w:r w:rsidR="006B51F6" w:rsidRPr="004E3788" w:rsidDel="00EF2D55">
          <w:rPr>
            <w:rFonts w:ascii="Mont Book" w:hAnsi="Mont Book"/>
            <w:sz w:val="22"/>
            <w:szCs w:val="22"/>
            <w:lang w:val="nl-NL"/>
            <w:rPrChange w:id="407" w:author="Gabrielle Van Eykern" w:date="2020-12-08T15:54:00Z">
              <w:rPr>
                <w:rFonts w:ascii="Mont Book" w:hAnsi="Mont Book"/>
                <w:sz w:val="22"/>
                <w:szCs w:val="22"/>
                <w:lang w:val="en-GB"/>
              </w:rPr>
            </w:rPrChange>
          </w:rPr>
          <w:delText>.</w:delText>
        </w:r>
      </w:del>
      <w:del w:id="408" w:author="Gabrielle Van Eykern" w:date="2020-12-08T15:45:00Z">
        <w:r w:rsidR="006B51F6" w:rsidRPr="004E3788" w:rsidDel="00EF2D55">
          <w:rPr>
            <w:rFonts w:ascii="Mont Book" w:hAnsi="Mont Book"/>
            <w:sz w:val="22"/>
            <w:szCs w:val="22"/>
            <w:lang w:val="nl-NL"/>
            <w:rPrChange w:id="409" w:author="Gabrielle Van Eykern" w:date="2020-12-08T15:54:00Z">
              <w:rPr>
                <w:rFonts w:ascii="Mont Book" w:hAnsi="Mont Book"/>
                <w:sz w:val="22"/>
                <w:szCs w:val="22"/>
                <w:lang w:val="en-GB"/>
              </w:rPr>
            </w:rPrChange>
          </w:rPr>
          <w:delText xml:space="preserve"> Three strains of key probiot</w:delText>
        </w:r>
        <w:r w:rsidR="00511AE5" w:rsidRPr="004E3788" w:rsidDel="00EF2D55">
          <w:rPr>
            <w:rFonts w:ascii="Mont Book" w:hAnsi="Mont Book"/>
            <w:sz w:val="22"/>
            <w:szCs w:val="22"/>
            <w:lang w:val="nl-NL"/>
            <w:rPrChange w:id="410" w:author="Gabrielle Van Eykern" w:date="2020-12-08T15:54:00Z">
              <w:rPr>
                <w:rFonts w:ascii="Mont Book" w:hAnsi="Mont Book"/>
                <w:sz w:val="22"/>
                <w:szCs w:val="22"/>
                <w:lang w:val="en-GB"/>
              </w:rPr>
            </w:rPrChange>
          </w:rPr>
          <w:delText>i</w:delText>
        </w:r>
        <w:r w:rsidR="006B51F6" w:rsidRPr="004E3788" w:rsidDel="00EF2D55">
          <w:rPr>
            <w:rFonts w:ascii="Mont Book" w:hAnsi="Mont Book"/>
            <w:sz w:val="22"/>
            <w:szCs w:val="22"/>
            <w:lang w:val="nl-NL"/>
            <w:rPrChange w:id="411" w:author="Gabrielle Van Eykern" w:date="2020-12-08T15:54:00Z">
              <w:rPr>
                <w:rFonts w:ascii="Mont Book" w:hAnsi="Mont Book"/>
                <w:sz w:val="22"/>
                <w:szCs w:val="22"/>
                <w:lang w:val="en-GB"/>
              </w:rPr>
            </w:rPrChange>
          </w:rPr>
          <w:delText>cs are delivered in an oil base, which keeps them dormant until they are activated by the moisture on your skin.</w:delText>
        </w:r>
      </w:del>
      <w:r w:rsidR="006B51F6" w:rsidRPr="004E3788">
        <w:rPr>
          <w:rFonts w:ascii="Mont Book" w:hAnsi="Mont Book"/>
          <w:sz w:val="22"/>
          <w:szCs w:val="22"/>
          <w:lang w:val="nl-NL"/>
          <w:rPrChange w:id="412" w:author="Gabrielle Van Eykern" w:date="2020-12-08T15:54:00Z">
            <w:rPr>
              <w:rFonts w:ascii="Mont Book" w:hAnsi="Mont Book"/>
              <w:sz w:val="22"/>
              <w:szCs w:val="22"/>
              <w:lang w:val="en-GB"/>
            </w:rPr>
          </w:rPrChange>
        </w:rPr>
        <w:t xml:space="preserve"> </w:t>
      </w:r>
      <w:ins w:id="413" w:author="Gabrielle Van Eykern" w:date="2020-12-08T15:45:00Z">
        <w:r w:rsidR="00EF2D55" w:rsidRPr="004E3788">
          <w:rPr>
            <w:rFonts w:ascii="Mont Book" w:hAnsi="Mont Book"/>
            <w:sz w:val="22"/>
            <w:szCs w:val="22"/>
            <w:lang w:val="nl-NL"/>
            <w:rPrChange w:id="414" w:author="Gabrielle Van Eykern" w:date="2020-12-08T15:54:00Z">
              <w:rPr>
                <w:rFonts w:ascii="Mont Book" w:hAnsi="Mont Book"/>
                <w:sz w:val="22"/>
                <w:szCs w:val="22"/>
                <w:lang w:val="en-GB"/>
              </w:rPr>
            </w:rPrChange>
          </w:rPr>
          <w:t>Het serum is gemaakt om het microbioom van de huid te resetten door</w:t>
        </w:r>
      </w:ins>
      <w:ins w:id="415" w:author="Gabrielle Van Eykern" w:date="2020-12-08T15:46:00Z">
        <w:r w:rsidR="00EF2D55" w:rsidRPr="004E3788">
          <w:rPr>
            <w:rFonts w:ascii="Mont Book" w:hAnsi="Mont Book"/>
            <w:sz w:val="22"/>
            <w:szCs w:val="22"/>
            <w:lang w:val="nl-NL"/>
            <w:rPrChange w:id="416" w:author="Gabrielle Van Eykern" w:date="2020-12-08T15:54:00Z">
              <w:rPr>
                <w:rFonts w:ascii="Mont Book" w:hAnsi="Mont Book"/>
                <w:sz w:val="22"/>
                <w:szCs w:val="22"/>
                <w:lang w:val="en-GB"/>
              </w:rPr>
            </w:rPrChange>
          </w:rPr>
          <w:t>dat de probiotica gaan koloniseren om zo iedere disbalans te herstellen.</w:t>
        </w:r>
      </w:ins>
      <w:del w:id="417" w:author="Gabrielle Van Eykern" w:date="2020-12-08T15:46:00Z">
        <w:r w:rsidR="006B51F6" w:rsidRPr="004E3788" w:rsidDel="00EF2D55">
          <w:rPr>
            <w:rFonts w:ascii="Mont Book" w:hAnsi="Mont Book"/>
            <w:sz w:val="22"/>
            <w:szCs w:val="22"/>
            <w:lang w:val="nl-NL"/>
            <w:rPrChange w:id="418" w:author="Gabrielle Van Eykern" w:date="2020-12-08T15:54:00Z">
              <w:rPr>
                <w:rFonts w:ascii="Mont Book" w:hAnsi="Mont Book"/>
                <w:sz w:val="22"/>
                <w:szCs w:val="22"/>
                <w:lang w:val="en-GB"/>
              </w:rPr>
            </w:rPrChange>
          </w:rPr>
          <w:delText xml:space="preserve">This serum is designed to reset the skin’s microbiome </w:delText>
        </w:r>
        <w:r w:rsidR="00B806D9" w:rsidRPr="004E3788" w:rsidDel="00EF2D55">
          <w:rPr>
            <w:rFonts w:ascii="Mont Book" w:hAnsi="Mont Book"/>
            <w:sz w:val="22"/>
            <w:szCs w:val="22"/>
            <w:lang w:val="nl-NL"/>
            <w:rPrChange w:id="419" w:author="Gabrielle Van Eykern" w:date="2020-12-08T15:54:00Z">
              <w:rPr>
                <w:rFonts w:ascii="Mont Book" w:hAnsi="Mont Book"/>
                <w:sz w:val="22"/>
                <w:szCs w:val="22"/>
                <w:lang w:val="en-GB"/>
              </w:rPr>
            </w:rPrChange>
          </w:rPr>
          <w:delText xml:space="preserve">with probiotics that </w:delText>
        </w:r>
        <w:r w:rsidR="007071E8" w:rsidRPr="004E3788" w:rsidDel="00EF2D55">
          <w:rPr>
            <w:rFonts w:ascii="Mont Book" w:hAnsi="Mont Book"/>
            <w:sz w:val="22"/>
            <w:szCs w:val="22"/>
            <w:lang w:val="nl-NL"/>
            <w:rPrChange w:id="420" w:author="Gabrielle Van Eykern" w:date="2020-12-08T15:54:00Z">
              <w:rPr>
                <w:rFonts w:ascii="Mont Book" w:hAnsi="Mont Book"/>
                <w:sz w:val="22"/>
                <w:szCs w:val="22"/>
                <w:lang w:val="en-GB"/>
              </w:rPr>
            </w:rPrChange>
          </w:rPr>
          <w:delText>can</w:delText>
        </w:r>
        <w:r w:rsidR="00B806D9" w:rsidRPr="004E3788" w:rsidDel="00EF2D55">
          <w:rPr>
            <w:rFonts w:ascii="Mont Book" w:hAnsi="Mont Book"/>
            <w:sz w:val="22"/>
            <w:szCs w:val="22"/>
            <w:lang w:val="nl-NL"/>
            <w:rPrChange w:id="421" w:author="Gabrielle Van Eykern" w:date="2020-12-08T15:54:00Z">
              <w:rPr>
                <w:rFonts w:ascii="Mont Book" w:hAnsi="Mont Book"/>
                <w:sz w:val="22"/>
                <w:szCs w:val="22"/>
                <w:lang w:val="en-GB"/>
              </w:rPr>
            </w:rPrChange>
          </w:rPr>
          <w:delText xml:space="preserve"> colonise and multiply on skin to reset any imbalance that might exist</w:delText>
        </w:r>
        <w:r w:rsidR="006B51F6" w:rsidRPr="004E3788" w:rsidDel="00EF2D55">
          <w:rPr>
            <w:rFonts w:ascii="Mont Book" w:hAnsi="Mont Book"/>
            <w:sz w:val="22"/>
            <w:szCs w:val="22"/>
            <w:lang w:val="nl-NL"/>
            <w:rPrChange w:id="422" w:author="Gabrielle Van Eykern" w:date="2020-12-08T15:54:00Z">
              <w:rPr>
                <w:rFonts w:ascii="Mont Book" w:hAnsi="Mont Book"/>
                <w:sz w:val="22"/>
                <w:szCs w:val="22"/>
                <w:lang w:val="en-GB"/>
              </w:rPr>
            </w:rPrChange>
          </w:rPr>
          <w:delText>.</w:delText>
        </w:r>
      </w:del>
      <w:ins w:id="423" w:author="Gabrielle Van Eykern" w:date="2020-12-08T15:46:00Z">
        <w:r w:rsidR="00EF2D55" w:rsidRPr="004E3788">
          <w:rPr>
            <w:rFonts w:ascii="Mont Book" w:hAnsi="Mont Book"/>
            <w:sz w:val="22"/>
            <w:szCs w:val="22"/>
            <w:lang w:val="nl-NL"/>
            <w:rPrChange w:id="424" w:author="Gabrielle Van Eykern" w:date="2020-12-08T15:54:00Z">
              <w:rPr>
                <w:rFonts w:ascii="Mont Book" w:hAnsi="Mont Book"/>
                <w:sz w:val="22"/>
                <w:szCs w:val="22"/>
                <w:lang w:val="en-GB"/>
              </w:rPr>
            </w:rPrChange>
          </w:rPr>
          <w:t xml:space="preserve"> We raden in eerste instanti</w:t>
        </w:r>
      </w:ins>
      <w:ins w:id="425" w:author="Gabrielle Van Eykern" w:date="2020-12-08T15:47:00Z">
        <w:r w:rsidR="00EF2D55" w:rsidRPr="004E3788">
          <w:rPr>
            <w:rFonts w:ascii="Mont Book" w:hAnsi="Mont Book"/>
            <w:sz w:val="22"/>
            <w:szCs w:val="22"/>
            <w:lang w:val="nl-NL"/>
            <w:rPrChange w:id="426" w:author="Gabrielle Van Eykern" w:date="2020-12-08T15:54:00Z">
              <w:rPr>
                <w:rFonts w:ascii="Mont Book" w:hAnsi="Mont Book"/>
                <w:sz w:val="22"/>
                <w:szCs w:val="22"/>
                <w:lang w:val="en-GB"/>
              </w:rPr>
            </w:rPrChange>
          </w:rPr>
          <w:t xml:space="preserve">e aan om </w:t>
        </w:r>
      </w:ins>
      <w:ins w:id="427" w:author="Gabrielle Van Eykern" w:date="2020-12-08T16:02:00Z">
        <w:r w:rsidR="004E3788">
          <w:rPr>
            <w:rFonts w:ascii="Mont Book" w:hAnsi="Mont Book"/>
            <w:sz w:val="22"/>
            <w:szCs w:val="22"/>
            <w:lang w:val="nl-NL"/>
          </w:rPr>
          <w:t xml:space="preserve">het serum </w:t>
        </w:r>
      </w:ins>
      <w:ins w:id="428" w:author="Gabrielle Van Eykern" w:date="2020-12-08T15:47:00Z">
        <w:r w:rsidR="00EF2D55" w:rsidRPr="004E3788">
          <w:rPr>
            <w:rFonts w:ascii="Mont Book" w:hAnsi="Mont Book"/>
            <w:sz w:val="22"/>
            <w:szCs w:val="22"/>
            <w:lang w:val="nl-NL"/>
            <w:rPrChange w:id="429" w:author="Gabrielle Van Eykern" w:date="2020-12-08T15:54:00Z">
              <w:rPr>
                <w:rFonts w:ascii="Mont Book" w:hAnsi="Mont Book"/>
                <w:sz w:val="22"/>
                <w:szCs w:val="22"/>
                <w:lang w:val="en-GB"/>
              </w:rPr>
            </w:rPrChange>
          </w:rPr>
          <w:t xml:space="preserve">gedurende een week </w:t>
        </w:r>
      </w:ins>
      <w:ins w:id="430" w:author="Gabrielle Van Eykern" w:date="2020-12-08T15:48:00Z">
        <w:r w:rsidR="00EF2D55" w:rsidRPr="004E3788">
          <w:rPr>
            <w:rFonts w:ascii="Mont Book" w:hAnsi="Mont Book"/>
            <w:sz w:val="22"/>
            <w:szCs w:val="22"/>
            <w:lang w:val="nl-NL"/>
            <w:rPrChange w:id="431" w:author="Gabrielle Van Eykern" w:date="2020-12-08T15:54:00Z">
              <w:rPr>
                <w:rFonts w:ascii="Mont Book" w:hAnsi="Mont Book"/>
                <w:sz w:val="22"/>
                <w:szCs w:val="22"/>
                <w:lang w:val="en-GB"/>
              </w:rPr>
            </w:rPrChange>
          </w:rPr>
          <w:t xml:space="preserve">dagelijks aan te brengen om </w:t>
        </w:r>
      </w:ins>
      <w:ins w:id="432" w:author="Gabrielle Van Eykern" w:date="2020-12-08T15:47:00Z">
        <w:r w:rsidR="00EF2D55" w:rsidRPr="004E3788">
          <w:rPr>
            <w:rFonts w:ascii="Mont Book" w:hAnsi="Mont Book"/>
            <w:sz w:val="22"/>
            <w:szCs w:val="22"/>
            <w:lang w:val="nl-NL"/>
            <w:rPrChange w:id="433" w:author="Gabrielle Van Eykern" w:date="2020-12-08T15:54:00Z">
              <w:rPr>
                <w:rFonts w:ascii="Mont Book" w:hAnsi="Mont Book"/>
                <w:sz w:val="22"/>
                <w:szCs w:val="22"/>
                <w:lang w:val="en-GB"/>
              </w:rPr>
            </w:rPrChange>
          </w:rPr>
          <w:t xml:space="preserve">de microbiële balans te herstellen en daarna het serum </w:t>
        </w:r>
      </w:ins>
      <w:ins w:id="434" w:author="Gabrielle Van Eykern" w:date="2020-12-08T15:49:00Z">
        <w:r w:rsidR="00EF2D55" w:rsidRPr="004E3788">
          <w:rPr>
            <w:rFonts w:ascii="Mont Book" w:hAnsi="Mont Book"/>
            <w:sz w:val="22"/>
            <w:szCs w:val="22"/>
            <w:lang w:val="nl-NL"/>
            <w:rPrChange w:id="435" w:author="Gabrielle Van Eykern" w:date="2020-12-08T15:54:00Z">
              <w:rPr>
                <w:rFonts w:ascii="Mont Book" w:hAnsi="Mont Book"/>
                <w:sz w:val="22"/>
                <w:szCs w:val="22"/>
                <w:lang w:val="en-GB"/>
              </w:rPr>
            </w:rPrChange>
          </w:rPr>
          <w:t>2 keer per week</w:t>
        </w:r>
      </w:ins>
      <w:ins w:id="436" w:author="Gabrielle Van Eykern" w:date="2020-12-08T15:48:00Z">
        <w:r w:rsidR="00EF2D55" w:rsidRPr="004E3788">
          <w:rPr>
            <w:rFonts w:ascii="Mont Book" w:hAnsi="Mont Book"/>
            <w:sz w:val="22"/>
            <w:szCs w:val="22"/>
            <w:lang w:val="nl-NL"/>
            <w:rPrChange w:id="437" w:author="Gabrielle Van Eykern" w:date="2020-12-08T15:54:00Z">
              <w:rPr>
                <w:rFonts w:ascii="Mont Book" w:hAnsi="Mont Book"/>
                <w:sz w:val="22"/>
                <w:szCs w:val="22"/>
                <w:lang w:val="en-GB"/>
              </w:rPr>
            </w:rPrChange>
          </w:rPr>
          <w:t xml:space="preserve"> aan te brengen</w:t>
        </w:r>
      </w:ins>
      <w:ins w:id="438" w:author="Gabrielle Van Eykern" w:date="2020-12-08T15:49:00Z">
        <w:r w:rsidR="00EF2D55" w:rsidRPr="004E3788">
          <w:rPr>
            <w:rFonts w:ascii="Mont Book" w:hAnsi="Mont Book"/>
            <w:sz w:val="22"/>
            <w:szCs w:val="22"/>
            <w:lang w:val="nl-NL"/>
            <w:rPrChange w:id="439" w:author="Gabrielle Van Eykern" w:date="2020-12-08T15:54:00Z">
              <w:rPr>
                <w:rFonts w:ascii="Mont Book" w:hAnsi="Mont Book"/>
                <w:sz w:val="22"/>
                <w:szCs w:val="22"/>
                <w:lang w:val="en-GB"/>
              </w:rPr>
            </w:rPrChange>
          </w:rPr>
          <w:t xml:space="preserve"> </w:t>
        </w:r>
      </w:ins>
      <w:ins w:id="440" w:author="Gabrielle Van Eykern" w:date="2020-12-08T15:50:00Z">
        <w:r w:rsidR="00EF2D55" w:rsidRPr="004E3788">
          <w:rPr>
            <w:rFonts w:ascii="Mont Book" w:hAnsi="Mont Book"/>
            <w:sz w:val="22"/>
            <w:szCs w:val="22"/>
            <w:lang w:val="nl-NL"/>
            <w:rPrChange w:id="441" w:author="Gabrielle Van Eykern" w:date="2020-12-08T15:54:00Z">
              <w:rPr>
                <w:rFonts w:ascii="Mont Book" w:hAnsi="Mont Book"/>
                <w:sz w:val="22"/>
                <w:szCs w:val="22"/>
                <w:lang w:val="en-GB"/>
              </w:rPr>
            </w:rPrChange>
          </w:rPr>
          <w:t>als onderhoudsbehandeling</w:t>
        </w:r>
        <w:r w:rsidR="00EF2D55" w:rsidRPr="004E3788">
          <w:rPr>
            <w:rFonts w:ascii="Mont Book" w:hAnsi="Mont Book"/>
            <w:sz w:val="22"/>
            <w:szCs w:val="22"/>
            <w:lang w:val="nl-NL"/>
            <w:rPrChange w:id="442" w:author="Gabrielle Van Eykern" w:date="2020-12-08T15:54:00Z">
              <w:rPr>
                <w:rFonts w:ascii="Mont Book" w:hAnsi="Mont Book"/>
                <w:sz w:val="22"/>
                <w:szCs w:val="22"/>
                <w:lang w:val="en-GB"/>
              </w:rPr>
            </w:rPrChange>
          </w:rPr>
          <w:t>.</w:t>
        </w:r>
      </w:ins>
      <w:del w:id="443" w:author="Gabrielle Van Eykern" w:date="2020-12-08T15:50:00Z">
        <w:r w:rsidR="006B51F6" w:rsidRPr="004E3788" w:rsidDel="00EF2D55">
          <w:rPr>
            <w:rFonts w:ascii="Mont Book" w:hAnsi="Mont Book"/>
            <w:sz w:val="22"/>
            <w:szCs w:val="22"/>
            <w:lang w:val="nl-NL"/>
            <w:rPrChange w:id="444" w:author="Gabrielle Van Eykern" w:date="2020-12-08T15:54:00Z">
              <w:rPr>
                <w:rFonts w:ascii="Mont Book" w:hAnsi="Mont Book"/>
                <w:sz w:val="22"/>
                <w:szCs w:val="22"/>
                <w:lang w:val="en-GB"/>
              </w:rPr>
            </w:rPrChange>
          </w:rPr>
          <w:delText xml:space="preserve"> We recommend that it be used initially to reset </w:delText>
        </w:r>
        <w:r w:rsidR="00B806D9" w:rsidRPr="004E3788" w:rsidDel="00EF2D55">
          <w:rPr>
            <w:rFonts w:ascii="Mont Book" w:hAnsi="Mont Book"/>
            <w:sz w:val="22"/>
            <w:szCs w:val="22"/>
            <w:lang w:val="nl-NL"/>
            <w:rPrChange w:id="445" w:author="Gabrielle Van Eykern" w:date="2020-12-08T15:54:00Z">
              <w:rPr>
                <w:rFonts w:ascii="Mont Book" w:hAnsi="Mont Book"/>
                <w:sz w:val="22"/>
                <w:szCs w:val="22"/>
                <w:lang w:val="en-GB"/>
              </w:rPr>
            </w:rPrChange>
          </w:rPr>
          <w:delText>microbial balance</w:delText>
        </w:r>
      </w:del>
      <w:ins w:id="446" w:author="Dee Steyn" w:date="2020-12-08T14:51:00Z">
        <w:del w:id="447" w:author="Gabrielle Van Eykern" w:date="2020-12-08T15:50:00Z">
          <w:r w:rsidR="0071437E" w:rsidRPr="004E3788" w:rsidDel="00EF2D55">
            <w:rPr>
              <w:rFonts w:ascii="Mont Book" w:hAnsi="Mont Book"/>
              <w:sz w:val="22"/>
              <w:szCs w:val="22"/>
              <w:lang w:val="nl-NL"/>
              <w:rPrChange w:id="448" w:author="Gabrielle Van Eykern" w:date="2020-12-08T15:54:00Z">
                <w:rPr>
                  <w:rFonts w:ascii="Mont Book" w:hAnsi="Mont Book"/>
                  <w:sz w:val="22"/>
                  <w:szCs w:val="22"/>
                  <w:lang w:val="en-GB"/>
                </w:rPr>
              </w:rPrChange>
            </w:rPr>
            <w:delText>s</w:delText>
          </w:r>
        </w:del>
      </w:ins>
      <w:del w:id="449" w:author="Gabrielle Van Eykern" w:date="2020-12-08T15:50:00Z">
        <w:r w:rsidR="00B806D9" w:rsidRPr="004E3788" w:rsidDel="00EF2D55">
          <w:rPr>
            <w:rFonts w:ascii="Mont Book" w:hAnsi="Mont Book"/>
            <w:sz w:val="22"/>
            <w:szCs w:val="22"/>
            <w:lang w:val="nl-NL"/>
            <w:rPrChange w:id="450" w:author="Gabrielle Van Eykern" w:date="2020-12-08T15:54:00Z">
              <w:rPr>
                <w:rFonts w:ascii="Mont Book" w:hAnsi="Mont Book"/>
                <w:sz w:val="22"/>
                <w:szCs w:val="22"/>
                <w:lang w:val="en-GB"/>
              </w:rPr>
            </w:rPrChange>
          </w:rPr>
          <w:delText xml:space="preserve"> over the course of a week and then reduce the number of weekly applications to </w:delText>
        </w:r>
        <w:r w:rsidR="00511AE5" w:rsidRPr="004E3788" w:rsidDel="00EF2D55">
          <w:rPr>
            <w:rFonts w:ascii="Mont Book" w:hAnsi="Mont Book"/>
            <w:sz w:val="22"/>
            <w:szCs w:val="22"/>
            <w:lang w:val="nl-NL"/>
            <w:rPrChange w:id="451" w:author="Gabrielle Van Eykern" w:date="2020-12-08T15:54:00Z">
              <w:rPr>
                <w:rFonts w:ascii="Mont Book" w:hAnsi="Mont Book"/>
                <w:sz w:val="22"/>
                <w:szCs w:val="22"/>
                <w:lang w:val="en-GB"/>
              </w:rPr>
            </w:rPrChange>
          </w:rPr>
          <w:delText>two</w:delText>
        </w:r>
        <w:r w:rsidR="00B806D9" w:rsidRPr="004E3788" w:rsidDel="00EF2D55">
          <w:rPr>
            <w:rFonts w:ascii="Mont Book" w:hAnsi="Mont Book"/>
            <w:sz w:val="22"/>
            <w:szCs w:val="22"/>
            <w:lang w:val="nl-NL"/>
            <w:rPrChange w:id="452" w:author="Gabrielle Van Eykern" w:date="2020-12-08T15:54:00Z">
              <w:rPr>
                <w:rFonts w:ascii="Mont Book" w:hAnsi="Mont Book"/>
                <w:sz w:val="22"/>
                <w:szCs w:val="22"/>
                <w:lang w:val="en-GB"/>
              </w:rPr>
            </w:rPrChange>
          </w:rPr>
          <w:delText xml:space="preserve"> for ongoing maintenance.</w:delText>
        </w:r>
      </w:del>
      <w:ins w:id="453" w:author="Gabrielle Van Eykern" w:date="2020-12-08T15:50:00Z">
        <w:r w:rsidR="00EF2D55" w:rsidRPr="004E3788">
          <w:rPr>
            <w:rFonts w:ascii="Mont Book" w:hAnsi="Mont Book"/>
            <w:sz w:val="22"/>
            <w:szCs w:val="22"/>
            <w:lang w:val="nl-NL"/>
            <w:rPrChange w:id="454" w:author="Gabrielle Van Eykern" w:date="2020-12-08T15:54:00Z">
              <w:rPr>
                <w:rFonts w:ascii="Mont Book" w:hAnsi="Mont Book"/>
                <w:sz w:val="22"/>
                <w:szCs w:val="22"/>
                <w:lang w:val="en-GB"/>
              </w:rPr>
            </w:rPrChange>
          </w:rPr>
          <w:t xml:space="preserve"> Het</w:t>
        </w:r>
      </w:ins>
      <w:ins w:id="455" w:author="Gabrielle Van Eykern" w:date="2020-12-08T16:02:00Z">
        <w:r w:rsidR="004E3788">
          <w:rPr>
            <w:rFonts w:ascii="Mont Book" w:hAnsi="Mont Book"/>
            <w:sz w:val="22"/>
            <w:szCs w:val="22"/>
            <w:lang w:val="nl-NL"/>
          </w:rPr>
          <w:t xml:space="preserve"> Probiotic</w:t>
        </w:r>
      </w:ins>
      <w:ins w:id="456" w:author="Gabrielle Van Eykern" w:date="2020-12-08T15:50:00Z">
        <w:r w:rsidR="00EF2D55" w:rsidRPr="004E3788">
          <w:rPr>
            <w:rFonts w:ascii="Mont Book" w:hAnsi="Mont Book"/>
            <w:sz w:val="22"/>
            <w:szCs w:val="22"/>
            <w:lang w:val="nl-NL"/>
            <w:rPrChange w:id="457" w:author="Gabrielle Van Eykern" w:date="2020-12-08T15:54:00Z">
              <w:rPr>
                <w:rFonts w:ascii="Mont Book" w:hAnsi="Mont Book"/>
                <w:sz w:val="22"/>
                <w:szCs w:val="22"/>
                <w:lang w:val="en-GB"/>
              </w:rPr>
            </w:rPrChange>
          </w:rPr>
          <w:t xml:space="preserve"> </w:t>
        </w:r>
      </w:ins>
      <w:ins w:id="458" w:author="Gabrielle Van Eykern" w:date="2020-12-08T16:02:00Z">
        <w:r w:rsidR="004E3788">
          <w:rPr>
            <w:rFonts w:ascii="Mont Book" w:hAnsi="Mont Book"/>
            <w:sz w:val="22"/>
            <w:szCs w:val="22"/>
            <w:lang w:val="nl-NL"/>
          </w:rPr>
          <w:t>S</w:t>
        </w:r>
      </w:ins>
      <w:ins w:id="459" w:author="Gabrielle Van Eykern" w:date="2020-12-08T15:50:00Z">
        <w:r w:rsidR="00EF2D55" w:rsidRPr="004E3788">
          <w:rPr>
            <w:rFonts w:ascii="Mont Book" w:hAnsi="Mont Book"/>
            <w:sz w:val="22"/>
            <w:szCs w:val="22"/>
            <w:lang w:val="nl-NL"/>
            <w:rPrChange w:id="460" w:author="Gabrielle Van Eykern" w:date="2020-12-08T15:54:00Z">
              <w:rPr>
                <w:rFonts w:ascii="Mont Book" w:hAnsi="Mont Book"/>
                <w:sz w:val="22"/>
                <w:szCs w:val="22"/>
                <w:lang w:val="en-GB"/>
              </w:rPr>
            </w:rPrChange>
          </w:rPr>
          <w:t xml:space="preserve">erum kan tezamen met ieder ander Esse serum worden gebruikt (behalve het </w:t>
        </w:r>
      </w:ins>
      <w:ins w:id="461" w:author="Gabrielle Van Eykern" w:date="2020-12-08T15:51:00Z">
        <w:r w:rsidR="00EF2D55" w:rsidRPr="004E3788">
          <w:rPr>
            <w:rFonts w:ascii="Mont Book" w:hAnsi="Mont Book"/>
            <w:sz w:val="22"/>
            <w:szCs w:val="22"/>
            <w:lang w:val="nl-NL"/>
            <w:rPrChange w:id="462" w:author="Gabrielle Van Eykern" w:date="2020-12-08T15:54:00Z">
              <w:rPr>
                <w:rFonts w:ascii="Mont Book" w:hAnsi="Mont Book"/>
                <w:sz w:val="22"/>
                <w:szCs w:val="22"/>
                <w:lang w:val="en-GB"/>
              </w:rPr>
            </w:rPrChange>
          </w:rPr>
          <w:t>S</w:t>
        </w:r>
      </w:ins>
      <w:ins w:id="463" w:author="Gabrielle Van Eykern" w:date="2020-12-08T15:50:00Z">
        <w:r w:rsidR="00EF2D55" w:rsidRPr="004E3788">
          <w:rPr>
            <w:rFonts w:ascii="Mont Book" w:hAnsi="Mont Book"/>
            <w:sz w:val="22"/>
            <w:szCs w:val="22"/>
            <w:lang w:val="nl-NL"/>
            <w:rPrChange w:id="464" w:author="Gabrielle Van Eykern" w:date="2020-12-08T15:54:00Z">
              <w:rPr>
                <w:rFonts w:ascii="Mont Book" w:hAnsi="Mont Book"/>
                <w:sz w:val="22"/>
                <w:szCs w:val="22"/>
                <w:lang w:val="en-GB"/>
              </w:rPr>
            </w:rPrChange>
          </w:rPr>
          <w:t xml:space="preserve">ensitive </w:t>
        </w:r>
      </w:ins>
      <w:ins w:id="465" w:author="Gabrielle Van Eykern" w:date="2020-12-08T15:51:00Z">
        <w:r w:rsidR="00EF2D55" w:rsidRPr="004E3788">
          <w:rPr>
            <w:rFonts w:ascii="Mont Book" w:hAnsi="Mont Book"/>
            <w:sz w:val="22"/>
            <w:szCs w:val="22"/>
            <w:lang w:val="nl-NL"/>
            <w:rPrChange w:id="466" w:author="Gabrielle Van Eykern" w:date="2020-12-08T15:54:00Z">
              <w:rPr>
                <w:rFonts w:ascii="Mont Book" w:hAnsi="Mont Book"/>
                <w:sz w:val="22"/>
                <w:szCs w:val="22"/>
                <w:lang w:val="en-GB"/>
              </w:rPr>
            </w:rPrChange>
          </w:rPr>
          <w:t>S</w:t>
        </w:r>
      </w:ins>
      <w:ins w:id="467" w:author="Gabrielle Van Eykern" w:date="2020-12-08T15:50:00Z">
        <w:r w:rsidR="00EF2D55" w:rsidRPr="004E3788">
          <w:rPr>
            <w:rFonts w:ascii="Mont Book" w:hAnsi="Mont Book"/>
            <w:sz w:val="22"/>
            <w:szCs w:val="22"/>
            <w:lang w:val="nl-NL"/>
            <w:rPrChange w:id="468" w:author="Gabrielle Van Eykern" w:date="2020-12-08T15:54:00Z">
              <w:rPr>
                <w:rFonts w:ascii="Mont Book" w:hAnsi="Mont Book"/>
                <w:sz w:val="22"/>
                <w:szCs w:val="22"/>
                <w:lang w:val="en-GB"/>
              </w:rPr>
            </w:rPrChange>
          </w:rPr>
          <w:t xml:space="preserve">erum </w:t>
        </w:r>
      </w:ins>
      <w:ins w:id="469" w:author="Gabrielle Van Eykern" w:date="2020-12-08T15:51:00Z">
        <w:r w:rsidR="00EF2D55" w:rsidRPr="004E3788">
          <w:rPr>
            <w:rFonts w:ascii="Mont Book" w:hAnsi="Mont Book"/>
            <w:sz w:val="22"/>
            <w:szCs w:val="22"/>
            <w:lang w:val="nl-NL"/>
            <w:rPrChange w:id="470" w:author="Gabrielle Van Eykern" w:date="2020-12-08T15:54:00Z">
              <w:rPr>
                <w:rFonts w:ascii="Mont Book" w:hAnsi="Mont Book"/>
                <w:sz w:val="22"/>
                <w:szCs w:val="22"/>
                <w:lang w:val="en-GB"/>
              </w:rPr>
            </w:rPrChange>
          </w:rPr>
          <w:t>omdat dit hetzelfde serum is maar dan voor de gevoelige huid)</w:t>
        </w:r>
      </w:ins>
      <w:del w:id="471" w:author="Gabrielle Van Eykern" w:date="2020-12-08T15:51:00Z">
        <w:r w:rsidR="00B806D9" w:rsidRPr="004E3788" w:rsidDel="00EF2D55">
          <w:rPr>
            <w:rFonts w:ascii="Mont Book" w:hAnsi="Mont Book"/>
            <w:sz w:val="22"/>
            <w:szCs w:val="22"/>
            <w:lang w:val="nl-NL"/>
            <w:rPrChange w:id="472" w:author="Gabrielle Van Eykern" w:date="2020-12-08T15:54:00Z">
              <w:rPr>
                <w:rFonts w:ascii="Mont Book" w:hAnsi="Mont Book"/>
                <w:sz w:val="22"/>
                <w:szCs w:val="22"/>
                <w:lang w:val="en-GB"/>
              </w:rPr>
            </w:rPrChange>
          </w:rPr>
          <w:delText xml:space="preserve"> </w:delText>
        </w:r>
        <w:r w:rsidR="005D6750" w:rsidRPr="004E3788" w:rsidDel="00EF2D55">
          <w:rPr>
            <w:rFonts w:ascii="Mont Book" w:hAnsi="Mont Book"/>
            <w:sz w:val="22"/>
            <w:szCs w:val="22"/>
            <w:lang w:val="nl-NL"/>
            <w:rPrChange w:id="473" w:author="Gabrielle Van Eykern" w:date="2020-12-08T15:54:00Z">
              <w:rPr>
                <w:rFonts w:ascii="Mont Book" w:hAnsi="Mont Book"/>
                <w:sz w:val="22"/>
                <w:szCs w:val="22"/>
                <w:lang w:val="en-GB"/>
              </w:rPr>
            </w:rPrChange>
          </w:rPr>
          <w:delText>This serum can be used in conjunction with any of the other Esse serum</w:delText>
        </w:r>
      </w:del>
      <w:del w:id="474" w:author="Dee Steyn" w:date="2020-12-08T14:52:00Z">
        <w:r w:rsidR="005D6750" w:rsidRPr="004E3788" w:rsidDel="0071437E">
          <w:rPr>
            <w:rFonts w:ascii="Mont Book" w:hAnsi="Mont Book"/>
            <w:sz w:val="22"/>
            <w:szCs w:val="22"/>
            <w:lang w:val="nl-NL"/>
            <w:rPrChange w:id="475" w:author="Gabrielle Van Eykern" w:date="2020-12-08T15:54:00Z">
              <w:rPr>
                <w:rFonts w:ascii="Mont Book" w:hAnsi="Mont Book"/>
                <w:sz w:val="22"/>
                <w:szCs w:val="22"/>
                <w:lang w:val="en-GB"/>
              </w:rPr>
            </w:rPrChange>
          </w:rPr>
          <w:delText>s</w:delText>
        </w:r>
      </w:del>
      <w:del w:id="476" w:author="Gabrielle Van Eykern" w:date="2020-12-08T15:51:00Z">
        <w:r w:rsidR="005D6750" w:rsidRPr="004E3788" w:rsidDel="00EF2D55">
          <w:rPr>
            <w:rFonts w:ascii="Mont Book" w:hAnsi="Mont Book"/>
            <w:sz w:val="22"/>
            <w:szCs w:val="22"/>
            <w:lang w:val="nl-NL"/>
            <w:rPrChange w:id="477" w:author="Gabrielle Van Eykern" w:date="2020-12-08T15:54:00Z">
              <w:rPr>
                <w:rFonts w:ascii="Mont Book" w:hAnsi="Mont Book"/>
                <w:sz w:val="22"/>
                <w:szCs w:val="22"/>
                <w:lang w:val="en-GB"/>
              </w:rPr>
            </w:rPrChange>
          </w:rPr>
          <w:delText xml:space="preserve"> (except the Sensitive Serum which is a version of this product designed specifically for sensitive skin)</w:delText>
        </w:r>
      </w:del>
      <w:r w:rsidR="005D6750" w:rsidRPr="004E3788">
        <w:rPr>
          <w:rFonts w:ascii="Mont Book" w:hAnsi="Mont Book"/>
          <w:sz w:val="22"/>
          <w:szCs w:val="22"/>
          <w:lang w:val="nl-NL"/>
          <w:rPrChange w:id="478" w:author="Gabrielle Van Eykern" w:date="2020-12-08T15:54:00Z">
            <w:rPr>
              <w:rFonts w:ascii="Mont Book" w:hAnsi="Mont Book"/>
              <w:sz w:val="22"/>
              <w:szCs w:val="22"/>
              <w:lang w:val="en-GB"/>
            </w:rPr>
          </w:rPrChange>
        </w:rPr>
        <w:t>.</w:t>
      </w:r>
    </w:p>
    <w:p w14:paraId="3DE6CBA5" w14:textId="5DF85E8D" w:rsidR="005D6750" w:rsidRPr="004E3788" w:rsidRDefault="00EF2D55" w:rsidP="005D6750">
      <w:pPr>
        <w:rPr>
          <w:rFonts w:ascii="Mont Book" w:hAnsi="Mont Book"/>
          <w:sz w:val="22"/>
          <w:szCs w:val="22"/>
          <w:lang w:val="nl-NL"/>
          <w:rPrChange w:id="479" w:author="Gabrielle Van Eykern" w:date="2020-12-08T15:54:00Z">
            <w:rPr>
              <w:rFonts w:ascii="Mont Book" w:hAnsi="Mont Book"/>
              <w:sz w:val="22"/>
              <w:szCs w:val="22"/>
              <w:lang w:val="en-GB"/>
            </w:rPr>
          </w:rPrChange>
        </w:rPr>
      </w:pPr>
      <w:ins w:id="480" w:author="Gabrielle Van Eykern" w:date="2020-12-08T15:51:00Z">
        <w:r w:rsidRPr="004E3788">
          <w:rPr>
            <w:rFonts w:ascii="Mont Book" w:hAnsi="Mont Book"/>
            <w:sz w:val="22"/>
            <w:szCs w:val="22"/>
            <w:lang w:val="nl-NL"/>
            <w:rPrChange w:id="481" w:author="Gabrielle Van Eykern" w:date="2020-12-08T15:54:00Z">
              <w:rPr>
                <w:rFonts w:ascii="Mont Book" w:hAnsi="Mont Book"/>
                <w:sz w:val="22"/>
                <w:szCs w:val="22"/>
                <w:lang w:val="en-GB"/>
              </w:rPr>
            </w:rPrChange>
          </w:rPr>
          <w:t>Kijk eens op de website voor meer informatie:</w:t>
        </w:r>
      </w:ins>
      <w:del w:id="482" w:author="Gabrielle Van Eykern" w:date="2020-12-08T15:51:00Z">
        <w:r w:rsidR="005D6750" w:rsidRPr="004E3788" w:rsidDel="00EF2D55">
          <w:rPr>
            <w:rFonts w:ascii="Mont Book" w:hAnsi="Mont Book"/>
            <w:sz w:val="22"/>
            <w:szCs w:val="22"/>
            <w:lang w:val="nl-NL"/>
            <w:rPrChange w:id="483" w:author="Gabrielle Van Eykern" w:date="2020-12-08T15:54:00Z">
              <w:rPr>
                <w:rFonts w:ascii="Mont Book" w:hAnsi="Mont Book"/>
                <w:sz w:val="22"/>
                <w:szCs w:val="22"/>
                <w:lang w:val="en-GB"/>
              </w:rPr>
            </w:rPrChange>
          </w:rPr>
          <w:delText>Pop over to our website to explore our serum offerings in more detail:</w:delText>
        </w:r>
      </w:del>
      <w:r w:rsidR="005D6750" w:rsidRPr="004E3788">
        <w:rPr>
          <w:rFonts w:ascii="Mont Book" w:hAnsi="Mont Book"/>
          <w:sz w:val="22"/>
          <w:szCs w:val="22"/>
          <w:lang w:val="nl-NL"/>
          <w:rPrChange w:id="484" w:author="Gabrielle Van Eykern" w:date="2020-12-08T15:54:00Z">
            <w:rPr>
              <w:rFonts w:ascii="Mont Book" w:hAnsi="Mont Book"/>
              <w:sz w:val="22"/>
              <w:szCs w:val="22"/>
              <w:lang w:val="en-GB"/>
            </w:rPr>
          </w:rPrChange>
        </w:rPr>
        <w:t xml:space="preserve"> </w:t>
      </w:r>
      <w:r w:rsidR="004E3788" w:rsidRPr="004E3788">
        <w:rPr>
          <w:lang w:val="nl-NL"/>
          <w:rPrChange w:id="485" w:author="Gabrielle Van Eykern" w:date="2020-12-08T15:54:00Z">
            <w:rPr/>
          </w:rPrChange>
        </w:rPr>
        <w:fldChar w:fldCharType="begin"/>
      </w:r>
      <w:r w:rsidR="004E3788" w:rsidRPr="004E3788">
        <w:rPr>
          <w:lang w:val="nl-NL"/>
          <w:rPrChange w:id="486" w:author="Gabrielle Van Eykern" w:date="2020-12-08T15:54:00Z">
            <w:rPr/>
          </w:rPrChange>
        </w:rPr>
        <w:instrText xml:space="preserve"> HYPERLINK "ht</w:instrText>
      </w:r>
      <w:r w:rsidR="004E3788" w:rsidRPr="004E3788">
        <w:rPr>
          <w:lang w:val="nl-NL"/>
          <w:rPrChange w:id="487" w:author="Gabrielle Van Eykern" w:date="2020-12-08T15:54:00Z">
            <w:rPr/>
          </w:rPrChange>
        </w:rPr>
        <w:instrText xml:space="preserve">tps://www.esseskincare.com/product_category/treatments/" </w:instrText>
      </w:r>
      <w:r w:rsidR="004E3788" w:rsidRPr="004E3788">
        <w:rPr>
          <w:lang w:val="nl-NL"/>
          <w:rPrChange w:id="488" w:author="Gabrielle Van Eykern" w:date="2020-12-08T15:54:00Z">
            <w:rPr/>
          </w:rPrChange>
        </w:rPr>
        <w:fldChar w:fldCharType="separate"/>
      </w:r>
      <w:ins w:id="489" w:author="Gabrielle Van Eykern" w:date="2020-12-08T15:52:00Z">
        <w:r w:rsidRPr="004E3788">
          <w:rPr>
            <w:rStyle w:val="Hyperlink"/>
            <w:rFonts w:ascii="Mont Book" w:hAnsi="Mont Book"/>
            <w:sz w:val="22"/>
            <w:szCs w:val="22"/>
            <w:lang w:val="nl-NL"/>
            <w:rPrChange w:id="490" w:author="Gabrielle Van Eykern" w:date="2020-12-08T15:54:00Z">
              <w:rPr>
                <w:rStyle w:val="Hyperlink"/>
                <w:rFonts w:ascii="Mont Book" w:hAnsi="Mont Book"/>
                <w:sz w:val="22"/>
                <w:szCs w:val="22"/>
                <w:lang w:val="en-GB"/>
              </w:rPr>
            </w:rPrChange>
          </w:rPr>
          <w:t>klik hier</w:t>
        </w:r>
      </w:ins>
      <w:del w:id="491" w:author="Gabrielle Van Eykern" w:date="2020-12-08T15:52:00Z">
        <w:r w:rsidR="005D6750" w:rsidRPr="004E3788" w:rsidDel="00EF2D55">
          <w:rPr>
            <w:rStyle w:val="Hyperlink"/>
            <w:rFonts w:ascii="Mont Book" w:hAnsi="Mont Book"/>
            <w:sz w:val="22"/>
            <w:szCs w:val="22"/>
            <w:lang w:val="nl-NL"/>
            <w:rPrChange w:id="492" w:author="Gabrielle Van Eykern" w:date="2020-12-08T15:54:00Z">
              <w:rPr>
                <w:rStyle w:val="Hyperlink"/>
                <w:rFonts w:ascii="Mont Book" w:hAnsi="Mont Book"/>
                <w:sz w:val="22"/>
                <w:szCs w:val="22"/>
                <w:lang w:val="en-GB"/>
              </w:rPr>
            </w:rPrChange>
          </w:rPr>
          <w:delText>Click here</w:delText>
        </w:r>
      </w:del>
      <w:r w:rsidR="004E3788" w:rsidRPr="004E3788">
        <w:rPr>
          <w:rStyle w:val="Hyperlink"/>
          <w:rFonts w:ascii="Mont Book" w:hAnsi="Mont Book"/>
          <w:sz w:val="22"/>
          <w:szCs w:val="22"/>
          <w:lang w:val="nl-NL"/>
          <w:rPrChange w:id="493" w:author="Gabrielle Van Eykern" w:date="2020-12-08T15:54:00Z">
            <w:rPr>
              <w:rStyle w:val="Hyperlink"/>
              <w:rFonts w:ascii="Mont Book" w:hAnsi="Mont Book"/>
              <w:sz w:val="22"/>
              <w:szCs w:val="22"/>
              <w:lang w:val="en-GB"/>
            </w:rPr>
          </w:rPrChange>
        </w:rPr>
        <w:fldChar w:fldCharType="end"/>
      </w:r>
    </w:p>
    <w:sectPr w:rsidR="005D6750" w:rsidRPr="004E37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 Book">
    <w:altName w:val="Calibri"/>
    <w:panose1 w:val="00000000000000000000"/>
    <w:charset w:val="00"/>
    <w:family w:val="modern"/>
    <w:notTrueType/>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682E30"/>
    <w:multiLevelType w:val="hybridMultilevel"/>
    <w:tmpl w:val="0E94BB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abrielle Van Eykern">
    <w15:presenceInfo w15:providerId="Windows Live" w15:userId="9f2ce838ca969f3a"/>
  </w15:person>
  <w15:person w15:author="Dee Steyn">
    <w15:presenceInfo w15:providerId="AD" w15:userId="S::dee@esseskincare.com::135f13c2-be83-4ec3-8b54-a2d923c2f8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694"/>
    <w:rsid w:val="00096FD0"/>
    <w:rsid w:val="001620E9"/>
    <w:rsid w:val="00251C64"/>
    <w:rsid w:val="00383B2F"/>
    <w:rsid w:val="004E3788"/>
    <w:rsid w:val="00511AE5"/>
    <w:rsid w:val="00520B0F"/>
    <w:rsid w:val="0054216D"/>
    <w:rsid w:val="005D6750"/>
    <w:rsid w:val="006B51F6"/>
    <w:rsid w:val="00702B7A"/>
    <w:rsid w:val="007071E8"/>
    <w:rsid w:val="0071437E"/>
    <w:rsid w:val="008219AF"/>
    <w:rsid w:val="00B806D9"/>
    <w:rsid w:val="00C27FF6"/>
    <w:rsid w:val="00C4659E"/>
    <w:rsid w:val="00D70FDA"/>
    <w:rsid w:val="00EF2D55"/>
    <w:rsid w:val="00F07626"/>
    <w:rsid w:val="00FB59B0"/>
    <w:rsid w:val="00FF669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54345"/>
  <w15:chartTrackingRefBased/>
  <w15:docId w15:val="{A4415FBC-9E7B-7A4A-978B-600C33BAC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F6694"/>
    <w:pPr>
      <w:ind w:left="720"/>
      <w:contextualSpacing/>
    </w:pPr>
  </w:style>
  <w:style w:type="character" w:styleId="Hyperlink">
    <w:name w:val="Hyperlink"/>
    <w:basedOn w:val="Standaardalinea-lettertype"/>
    <w:uiPriority w:val="99"/>
    <w:unhideWhenUsed/>
    <w:rsid w:val="005D6750"/>
    <w:rPr>
      <w:color w:val="0563C1" w:themeColor="hyperlink"/>
      <w:u w:val="single"/>
    </w:rPr>
  </w:style>
  <w:style w:type="character" w:styleId="Onopgelostemelding">
    <w:name w:val="Unresolved Mention"/>
    <w:basedOn w:val="Standaardalinea-lettertype"/>
    <w:uiPriority w:val="99"/>
    <w:semiHidden/>
    <w:unhideWhenUsed/>
    <w:rsid w:val="005D6750"/>
    <w:rPr>
      <w:color w:val="605E5C"/>
      <w:shd w:val="clear" w:color="auto" w:fill="E1DFDD"/>
    </w:rPr>
  </w:style>
  <w:style w:type="paragraph" w:styleId="Ballontekst">
    <w:name w:val="Balloon Text"/>
    <w:basedOn w:val="Standaard"/>
    <w:link w:val="BallontekstChar"/>
    <w:uiPriority w:val="99"/>
    <w:semiHidden/>
    <w:unhideWhenUsed/>
    <w:rsid w:val="0071437E"/>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71437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435606">
      <w:bodyDiv w:val="1"/>
      <w:marLeft w:val="0"/>
      <w:marRight w:val="0"/>
      <w:marTop w:val="0"/>
      <w:marBottom w:val="0"/>
      <w:divBdr>
        <w:top w:val="none" w:sz="0" w:space="0" w:color="auto"/>
        <w:left w:val="none" w:sz="0" w:space="0" w:color="auto"/>
        <w:bottom w:val="none" w:sz="0" w:space="0" w:color="auto"/>
        <w:right w:val="none" w:sz="0" w:space="0" w:color="auto"/>
      </w:divBdr>
    </w:div>
    <w:div w:id="1612858808">
      <w:bodyDiv w:val="1"/>
      <w:marLeft w:val="0"/>
      <w:marRight w:val="0"/>
      <w:marTop w:val="0"/>
      <w:marBottom w:val="0"/>
      <w:divBdr>
        <w:top w:val="none" w:sz="0" w:space="0" w:color="auto"/>
        <w:left w:val="none" w:sz="0" w:space="0" w:color="auto"/>
        <w:bottom w:val="none" w:sz="0" w:space="0" w:color="auto"/>
        <w:right w:val="none" w:sz="0" w:space="0" w:color="auto"/>
      </w:divBdr>
    </w:div>
    <w:div w:id="213459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380D459B36AB499D91F4C120F4B592" ma:contentTypeVersion="15" ma:contentTypeDescription="Create a new document." ma:contentTypeScope="" ma:versionID="500a6b42d6a0e85b7c59baa00adbd26a">
  <xsd:schema xmlns:xsd="http://www.w3.org/2001/XMLSchema" xmlns:xs="http://www.w3.org/2001/XMLSchema" xmlns:p="http://schemas.microsoft.com/office/2006/metadata/properties" xmlns:ns2="74da324b-5ec8-4ec8-aa20-f3ae5511bd83" xmlns:ns3="3f0ed279-d90c-4d56-af10-6f6b3e14d747" targetNamespace="http://schemas.microsoft.com/office/2006/metadata/properties" ma:root="true" ma:fieldsID="f4bbfeb0da400dd0f8d8c9e4e6a10715" ns2:_="" ns3:_="">
    <xsd:import namespace="74da324b-5ec8-4ec8-aa20-f3ae5511bd83"/>
    <xsd:import namespace="3f0ed279-d90c-4d56-af10-6f6b3e14d74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da324b-5ec8-4ec8-aa20-f3ae5511bd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45fb38e-0940-4a35-b94c-f0d8808698d2}" ma:internalName="TaxCatchAll" ma:showField="CatchAllData" ma:web="74da324b-5ec8-4ec8-aa20-f3ae5511bd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0ed279-d90c-4d56-af10-6f6b3e14d74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7cd5ddf-5797-490d-9d98-d965329898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f0ed279-d90c-4d56-af10-6f6b3e14d747">
      <Terms xmlns="http://schemas.microsoft.com/office/infopath/2007/PartnerControls"/>
    </lcf76f155ced4ddcb4097134ff3c332f>
    <TaxCatchAll xmlns="74da324b-5ec8-4ec8-aa20-f3ae5511bd83" xsi:nil="true"/>
    <SharedWithUsers xmlns="74da324b-5ec8-4ec8-aa20-f3ae5511bd83">
      <UserInfo>
        <DisplayName/>
        <AccountId xsi:nil="true"/>
        <AccountType/>
      </UserInfo>
    </SharedWithUsers>
    <MediaLengthInSeconds xmlns="3f0ed279-d90c-4d56-af10-6f6b3e14d747" xsi:nil="true"/>
  </documentManagement>
</p:properties>
</file>

<file path=customXml/itemProps1.xml><?xml version="1.0" encoding="utf-8"?>
<ds:datastoreItem xmlns:ds="http://schemas.openxmlformats.org/officeDocument/2006/customXml" ds:itemID="{E2C563A4-5DE6-48C1-AA5A-3A91447912A9}"/>
</file>

<file path=customXml/itemProps2.xml><?xml version="1.0" encoding="utf-8"?>
<ds:datastoreItem xmlns:ds="http://schemas.openxmlformats.org/officeDocument/2006/customXml" ds:itemID="{1864F6FE-E65D-4E2F-ABD3-A7164EFCC6A4}"/>
</file>

<file path=customXml/itemProps3.xml><?xml version="1.0" encoding="utf-8"?>
<ds:datastoreItem xmlns:ds="http://schemas.openxmlformats.org/officeDocument/2006/customXml" ds:itemID="{249F914D-631C-4EC9-B6BC-CEFAE048BD69}"/>
</file>

<file path=docProps/app.xml><?xml version="1.0" encoding="utf-8"?>
<Properties xmlns="http://schemas.openxmlformats.org/officeDocument/2006/extended-properties" xmlns:vt="http://schemas.openxmlformats.org/officeDocument/2006/docPropsVTypes">
  <Template>Normal</Template>
  <TotalTime>9</TotalTime>
  <Pages>1</Pages>
  <Words>1060</Words>
  <Characters>5833</Characters>
  <Application>Microsoft Office Word</Application>
  <DocSecurity>4</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 Steyn</dc:creator>
  <cp:keywords/>
  <dc:description/>
  <cp:lastModifiedBy>Gabrielle Van Eykern</cp:lastModifiedBy>
  <cp:revision>2</cp:revision>
  <dcterms:created xsi:type="dcterms:W3CDTF">2020-12-08T15:02:00Z</dcterms:created>
  <dcterms:modified xsi:type="dcterms:W3CDTF">2020-12-08T15:02:00Z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0x0101006C380D459B36AB499D91F4C120F4B592</vt:lpwstr>
  </property>
  <property fmtid="{D5CDD505-2E9C-101B-9397-08002B2CF9AE}" pid="3" name="Order">
    <vt:r8>1291700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MediaServiceImageTags">
    <vt:lpwstr/>
  </property>
</Properties>
</file>